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3A57" w:rsidRDefault="00A20C2F" w:rsidP="008806BA">
      <w:pPr>
        <w:spacing w:after="0"/>
        <w:jc w:val="both"/>
        <w:rPr>
          <w:rFonts w:ascii="DINPro-Bold" w:hAnsi="DINPro-Bold"/>
          <w:sz w:val="48"/>
          <w:szCs w:val="48"/>
        </w:rPr>
      </w:pPr>
    </w:p>
    <w:p w:rsidR="00E621AB" w:rsidRPr="00B476BF" w:rsidRDefault="004422BC" w:rsidP="008806BA">
      <w:pPr>
        <w:spacing w:after="0"/>
        <w:jc w:val="both"/>
        <w:rPr>
          <w:rFonts w:ascii="DINPro-Bold" w:hAnsi="DINPro-Bold"/>
          <w:sz w:val="36"/>
          <w:szCs w:val="36"/>
          <w:lang w:val="en-US"/>
        </w:rPr>
      </w:pPr>
      <w:r w:rsidRPr="00B476BF">
        <w:rPr>
          <w:rFonts w:ascii="DINPro-Bold" w:hAnsi="DINPro-Bold"/>
          <w:sz w:val="36"/>
          <w:szCs w:val="36"/>
          <w:lang w:val="en-US"/>
        </w:rPr>
        <w:t>Master Marketing Document – ADAM Audio T8V</w:t>
      </w:r>
    </w:p>
    <w:p w:rsidR="00883A57" w:rsidRPr="00B476BF" w:rsidRDefault="00A20C2F" w:rsidP="008806BA">
      <w:pPr>
        <w:spacing w:after="0"/>
        <w:jc w:val="both"/>
        <w:rPr>
          <w:rFonts w:ascii="DINPro-Bold" w:hAnsi="DINPro-Bold"/>
          <w:sz w:val="20"/>
          <w:szCs w:val="20"/>
          <w:lang w:val="en-US"/>
        </w:rPr>
      </w:pPr>
    </w:p>
    <w:p w:rsidR="00EE3789" w:rsidRPr="00B476BF" w:rsidRDefault="00A20C2F" w:rsidP="008806BA">
      <w:pPr>
        <w:spacing w:after="0"/>
        <w:jc w:val="both"/>
        <w:rPr>
          <w:rFonts w:ascii="DINPro-Light" w:hAnsi="DINPro-Light"/>
          <w:sz w:val="20"/>
          <w:szCs w:val="20"/>
          <w:lang w:val="en-US"/>
        </w:rPr>
      </w:pPr>
    </w:p>
    <w:p w:rsidR="0054594D" w:rsidRPr="00B476BF" w:rsidRDefault="004422BC" w:rsidP="0054594D">
      <w:pPr>
        <w:spacing w:after="0"/>
        <w:jc w:val="both"/>
        <w:rPr>
          <w:rFonts w:ascii="DINPro-Light" w:hAnsi="DINPro-Light"/>
          <w:b/>
          <w:sz w:val="28"/>
          <w:szCs w:val="28"/>
          <w:lang w:val="en-US"/>
        </w:rPr>
      </w:pPr>
      <w:r w:rsidRPr="00B476BF">
        <w:rPr>
          <w:rFonts w:ascii="DINPro-Light" w:hAnsi="DINPro-Light"/>
          <w:b/>
          <w:sz w:val="28"/>
          <w:szCs w:val="28"/>
          <w:lang w:val="en-US"/>
        </w:rPr>
        <w:t>1. Key message:</w:t>
      </w:r>
    </w:p>
    <w:p w:rsidR="0054594D" w:rsidRPr="00B476BF" w:rsidRDefault="004422BC" w:rsidP="0054594D">
      <w:pPr>
        <w:spacing w:after="0"/>
        <w:jc w:val="both"/>
        <w:rPr>
          <w:rFonts w:ascii="DINPro-Light" w:hAnsi="DINPro-Light"/>
          <w:sz w:val="28"/>
          <w:szCs w:val="28"/>
          <w:lang w:val="en-US"/>
        </w:rPr>
      </w:pPr>
      <w:r w:rsidRPr="00B476BF">
        <w:rPr>
          <w:rFonts w:ascii="DINPro-Light" w:hAnsi="DINPro-Light"/>
          <w:sz w:val="28"/>
          <w:szCs w:val="28"/>
          <w:lang w:val="en-US"/>
        </w:rPr>
        <w:t>ADAM Audio's</w:t>
      </w:r>
      <w:del w:id="0" w:author="Stephan Mauer" w:date="2020-01-09T16:46:00Z">
        <w:r w:rsidRPr="00B476BF" w:rsidDel="00B476BF">
          <w:rPr>
            <w:rFonts w:ascii="DINPro-Light" w:hAnsi="DINPro-Light"/>
            <w:sz w:val="28"/>
            <w:szCs w:val="28"/>
            <w:lang w:val="en-US"/>
          </w:rPr>
          <w:delText xml:space="preserve"> first</w:delText>
        </w:r>
      </w:del>
      <w:r w:rsidRPr="00B476BF">
        <w:rPr>
          <w:rFonts w:ascii="DINPro-Light" w:hAnsi="DINPro-Light"/>
          <w:sz w:val="28"/>
          <w:szCs w:val="28"/>
          <w:lang w:val="en-US"/>
        </w:rPr>
        <w:t xml:space="preserve"> 8" entry-level monitor. </w:t>
      </w:r>
      <w:ins w:id="1" w:author="Stephan Mauer" w:date="2020-01-09T16:46:00Z">
        <w:r w:rsidR="00B476BF">
          <w:rPr>
            <w:rFonts w:ascii="DINPro-Light" w:hAnsi="DINPro-Light"/>
            <w:sz w:val="28"/>
            <w:szCs w:val="28"/>
            <w:lang w:val="en-US"/>
          </w:rPr>
          <w:t>Unrivalle</w:t>
        </w:r>
      </w:ins>
      <w:ins w:id="2" w:author="Stephan Mauer" w:date="2020-01-10T11:01:00Z">
        <w:r w:rsidR="004C2166">
          <w:rPr>
            <w:rFonts w:ascii="DINPro-Light" w:hAnsi="DINPro-Light"/>
            <w:sz w:val="28"/>
            <w:szCs w:val="28"/>
            <w:lang w:val="en-US"/>
          </w:rPr>
          <w:t>d</w:t>
        </w:r>
      </w:ins>
      <w:ins w:id="3" w:author="Stephan Mauer" w:date="2020-01-09T16:46:00Z">
        <w:r w:rsidR="00B476BF">
          <w:rPr>
            <w:rFonts w:ascii="DINPro-Light" w:hAnsi="DINPro-Light"/>
            <w:sz w:val="28"/>
            <w:szCs w:val="28"/>
            <w:lang w:val="en-US"/>
          </w:rPr>
          <w:t>, ranging to</w:t>
        </w:r>
      </w:ins>
      <w:del w:id="4" w:author="Stephan Mauer" w:date="2020-01-09T16:46:00Z">
        <w:r w:rsidRPr="00B476BF" w:rsidDel="00B476BF">
          <w:rPr>
            <w:rFonts w:ascii="DINPro-Light" w:hAnsi="DINPro-Light"/>
            <w:sz w:val="28"/>
            <w:szCs w:val="28"/>
            <w:lang w:val="en-US"/>
          </w:rPr>
          <w:delText>With</w:delText>
        </w:r>
      </w:del>
      <w:r w:rsidRPr="00B476BF">
        <w:rPr>
          <w:rFonts w:ascii="DINPro-Light" w:hAnsi="DINPro-Light"/>
          <w:sz w:val="28"/>
          <w:szCs w:val="28"/>
          <w:lang w:val="en-US"/>
        </w:rPr>
        <w:t xml:space="preserve"> 33Hz </w:t>
      </w:r>
      <w:ins w:id="5" w:author="Stephan Mauer" w:date="2020-01-10T11:02:00Z">
        <w:r w:rsidR="004C2166">
          <w:rPr>
            <w:rFonts w:ascii="DINPro-Light" w:hAnsi="DINPro-Light"/>
            <w:sz w:val="28"/>
            <w:szCs w:val="28"/>
            <w:lang w:val="en-US"/>
          </w:rPr>
          <w:t xml:space="preserve">with </w:t>
        </w:r>
      </w:ins>
      <w:r w:rsidRPr="00B476BF">
        <w:rPr>
          <w:rFonts w:ascii="DINPro-Light" w:hAnsi="DINPro-Light"/>
          <w:sz w:val="28"/>
          <w:szCs w:val="28"/>
          <w:lang w:val="en-US"/>
        </w:rPr>
        <w:t>a</w:t>
      </w:r>
      <w:del w:id="6" w:author="Stephan Mauer" w:date="2020-01-10T11:02:00Z">
        <w:r w:rsidRPr="00B476BF" w:rsidDel="004C2166">
          <w:rPr>
            <w:rFonts w:ascii="DINPro-Light" w:hAnsi="DINPro-Light"/>
            <w:sz w:val="28"/>
            <w:szCs w:val="28"/>
            <w:lang w:val="en-US"/>
          </w:rPr>
          <w:delText>nd</w:delText>
        </w:r>
      </w:del>
      <w:r w:rsidRPr="00B476BF">
        <w:rPr>
          <w:rFonts w:ascii="DINPro-Light" w:hAnsi="DINPro-Light"/>
          <w:sz w:val="28"/>
          <w:szCs w:val="28"/>
          <w:lang w:val="en-US"/>
        </w:rPr>
        <w:t xml:space="preserve"> max SPL of 118 dB per pair</w:t>
      </w:r>
      <w:del w:id="7" w:author="Stephan Mauer" w:date="2020-01-09T16:46:00Z">
        <w:r w:rsidRPr="00B476BF" w:rsidDel="00B476BF">
          <w:rPr>
            <w:rFonts w:ascii="DINPro-Light" w:hAnsi="DINPro-Light"/>
            <w:sz w:val="28"/>
            <w:szCs w:val="28"/>
            <w:lang w:val="en-US"/>
          </w:rPr>
          <w:delText xml:space="preserve"> unrivalled</w:delText>
        </w:r>
      </w:del>
      <w:r w:rsidRPr="00B476BF">
        <w:rPr>
          <w:rFonts w:ascii="DINPro-Light" w:hAnsi="DINPro-Light"/>
          <w:sz w:val="28"/>
          <w:szCs w:val="28"/>
          <w:lang w:val="en-US"/>
        </w:rPr>
        <w:t>.</w:t>
      </w:r>
    </w:p>
    <w:p w:rsidR="0054594D" w:rsidRPr="00B476BF" w:rsidRDefault="00A20C2F" w:rsidP="0054594D">
      <w:pPr>
        <w:spacing w:after="0"/>
        <w:jc w:val="both"/>
        <w:rPr>
          <w:rFonts w:ascii="DINPro-Light" w:hAnsi="DINPro-Light"/>
          <w:sz w:val="28"/>
          <w:szCs w:val="28"/>
          <w:lang w:val="en-US"/>
        </w:rPr>
      </w:pPr>
    </w:p>
    <w:p w:rsidR="0054594D" w:rsidRPr="00B476BF" w:rsidRDefault="004422BC" w:rsidP="0054594D">
      <w:pPr>
        <w:spacing w:after="0"/>
        <w:jc w:val="both"/>
        <w:rPr>
          <w:rFonts w:ascii="DINPro-Light" w:hAnsi="DINPro-Light"/>
          <w:b/>
          <w:sz w:val="28"/>
          <w:szCs w:val="28"/>
          <w:lang w:val="en-US"/>
        </w:rPr>
      </w:pPr>
      <w:r w:rsidRPr="00B476BF">
        <w:rPr>
          <w:rFonts w:ascii="DINPro-Light" w:hAnsi="DINPro-Light"/>
          <w:b/>
          <w:sz w:val="28"/>
          <w:szCs w:val="28"/>
          <w:lang w:val="en-US"/>
        </w:rPr>
        <w:t>2. Claim:</w:t>
      </w:r>
    </w:p>
    <w:p w:rsidR="005A3191" w:rsidRPr="00B476BF" w:rsidRDefault="004422BC" w:rsidP="0054594D">
      <w:pPr>
        <w:spacing w:after="0"/>
        <w:jc w:val="both"/>
        <w:rPr>
          <w:rFonts w:ascii="DINPro-Light" w:hAnsi="DINPro-Light"/>
          <w:sz w:val="28"/>
          <w:szCs w:val="28"/>
          <w:lang w:val="en-US"/>
        </w:rPr>
      </w:pPr>
      <w:del w:id="8" w:author="Stephan Mauer" w:date="2020-01-09T16:47:00Z">
        <w:r w:rsidRPr="00B476BF" w:rsidDel="00B476BF">
          <w:rPr>
            <w:rFonts w:ascii="DINPro-Light" w:hAnsi="DINPro-Light"/>
            <w:sz w:val="28"/>
            <w:szCs w:val="28"/>
            <w:lang w:val="en-US"/>
          </w:rPr>
          <w:delText>Larger</w:delText>
        </w:r>
      </w:del>
      <w:ins w:id="9" w:author="Stephan Mauer" w:date="2020-01-09T16:47:00Z">
        <w:r w:rsidR="00B476BF">
          <w:rPr>
            <w:rFonts w:ascii="DINPro-Light" w:hAnsi="DINPro-Light"/>
            <w:sz w:val="28"/>
            <w:szCs w:val="28"/>
            <w:lang w:val="en-US"/>
          </w:rPr>
          <w:t>T Series</w:t>
        </w:r>
      </w:ins>
      <w:r w:rsidRPr="00B476BF">
        <w:rPr>
          <w:rFonts w:ascii="DINPro-Light" w:hAnsi="DINPro-Light"/>
          <w:sz w:val="28"/>
          <w:szCs w:val="28"/>
          <w:lang w:val="en-US"/>
        </w:rPr>
        <w:t>. Louder. Lower. (TBD)</w:t>
      </w:r>
    </w:p>
    <w:p w:rsidR="005A3191" w:rsidRPr="00B476BF" w:rsidRDefault="00A20C2F" w:rsidP="0054594D">
      <w:pPr>
        <w:spacing w:after="0"/>
        <w:jc w:val="both"/>
        <w:rPr>
          <w:rFonts w:ascii="DINPro-Light" w:hAnsi="DINPro-Light"/>
          <w:sz w:val="28"/>
          <w:szCs w:val="28"/>
          <w:lang w:val="en-US"/>
        </w:rPr>
      </w:pPr>
    </w:p>
    <w:p w:rsidR="005A3191" w:rsidRPr="00B476BF" w:rsidRDefault="004422BC" w:rsidP="005A3191">
      <w:pPr>
        <w:spacing w:after="0"/>
        <w:jc w:val="both"/>
        <w:rPr>
          <w:rFonts w:ascii="DINPro-Light" w:hAnsi="DINPro-Light"/>
          <w:b/>
          <w:sz w:val="28"/>
          <w:szCs w:val="28"/>
          <w:lang w:val="en-US"/>
        </w:rPr>
      </w:pPr>
      <w:r w:rsidRPr="00B476BF">
        <w:rPr>
          <w:rFonts w:ascii="DINPro-Light" w:hAnsi="DINPro-Light"/>
          <w:b/>
          <w:sz w:val="28"/>
          <w:szCs w:val="28"/>
          <w:lang w:val="en-US"/>
        </w:rPr>
        <w:t xml:space="preserve">3. The T8V in </w:t>
      </w:r>
      <w:del w:id="10" w:author="Stephan Mauer" w:date="2020-01-10T11:02:00Z">
        <w:r w:rsidRPr="00B476BF" w:rsidDel="004C2166">
          <w:rPr>
            <w:rFonts w:ascii="DINPro-Light" w:hAnsi="DINPro-Light"/>
            <w:b/>
            <w:sz w:val="28"/>
            <w:szCs w:val="28"/>
            <w:lang w:val="en-US"/>
          </w:rPr>
          <w:delText xml:space="preserve"> </w:delText>
        </w:r>
      </w:del>
      <w:r w:rsidRPr="00B476BF">
        <w:rPr>
          <w:rFonts w:ascii="DINPro-Light" w:hAnsi="DINPro-Light"/>
          <w:b/>
          <w:sz w:val="28"/>
          <w:szCs w:val="28"/>
          <w:lang w:val="en-US"/>
        </w:rPr>
        <w:t>150 / 100 / 50 words</w:t>
      </w:r>
    </w:p>
    <w:p w:rsidR="0054594D" w:rsidRPr="00B476BF" w:rsidRDefault="00A20C2F" w:rsidP="0054594D">
      <w:pPr>
        <w:spacing w:after="0"/>
        <w:jc w:val="both"/>
        <w:rPr>
          <w:rFonts w:ascii="DINPro-Light" w:hAnsi="DINPro-Light"/>
          <w:sz w:val="28"/>
          <w:szCs w:val="28"/>
          <w:lang w:val="en-US"/>
        </w:rPr>
      </w:pPr>
    </w:p>
    <w:p w:rsidR="0054594D" w:rsidRPr="00B476BF" w:rsidRDefault="004422BC" w:rsidP="0054594D">
      <w:pPr>
        <w:spacing w:after="0"/>
        <w:jc w:val="both"/>
        <w:rPr>
          <w:rFonts w:ascii="DINPro-Light" w:hAnsi="DINPro-Light"/>
          <w:b/>
          <w:sz w:val="28"/>
          <w:szCs w:val="28"/>
          <w:lang w:val="en-US"/>
        </w:rPr>
      </w:pPr>
      <w:r w:rsidRPr="00B476BF">
        <w:rPr>
          <w:rFonts w:ascii="DINPro-Light" w:hAnsi="DINPro-Light"/>
          <w:b/>
          <w:sz w:val="28"/>
          <w:szCs w:val="28"/>
          <w:lang w:val="en-US"/>
        </w:rPr>
        <w:t>4. Acronyms for technical innovations: their meanings and pronunciations:</w:t>
      </w:r>
    </w:p>
    <w:p w:rsidR="0054594D" w:rsidRPr="00B476BF" w:rsidRDefault="004422BC" w:rsidP="0054594D">
      <w:pPr>
        <w:pStyle w:val="Listenabsatz"/>
        <w:numPr>
          <w:ilvl w:val="0"/>
          <w:numId w:val="4"/>
        </w:numPr>
        <w:spacing w:after="0"/>
        <w:jc w:val="both"/>
        <w:rPr>
          <w:rFonts w:ascii="DINPro-Light" w:hAnsi="DINPro-Light"/>
          <w:sz w:val="28"/>
          <w:szCs w:val="28"/>
          <w:lang w:val="en-US"/>
        </w:rPr>
      </w:pPr>
      <w:r w:rsidRPr="00B476BF">
        <w:rPr>
          <w:rFonts w:ascii="DINPro-Light" w:hAnsi="DINPro-Light"/>
          <w:sz w:val="28"/>
          <w:szCs w:val="28"/>
          <w:lang w:val="en-US"/>
        </w:rPr>
        <w:t>U-ART (pronounced ‘you-art’): The Uniformly Accelerated Ribbon Tweeter used in the T8V</w:t>
      </w:r>
    </w:p>
    <w:p w:rsidR="0054594D" w:rsidRPr="00B476BF" w:rsidRDefault="004422BC" w:rsidP="0054594D">
      <w:pPr>
        <w:pStyle w:val="Listenabsatz"/>
        <w:numPr>
          <w:ilvl w:val="0"/>
          <w:numId w:val="4"/>
        </w:numPr>
        <w:spacing w:after="0"/>
        <w:jc w:val="both"/>
        <w:rPr>
          <w:rFonts w:ascii="DINPro-Light" w:hAnsi="DINPro-Light"/>
          <w:sz w:val="28"/>
          <w:szCs w:val="28"/>
          <w:lang w:val="en-US"/>
        </w:rPr>
      </w:pPr>
      <w:r w:rsidRPr="00B476BF">
        <w:rPr>
          <w:rFonts w:ascii="DINPro-Light" w:hAnsi="DINPro-Light"/>
          <w:sz w:val="28"/>
          <w:szCs w:val="28"/>
          <w:lang w:val="en-US"/>
        </w:rPr>
        <w:t>HPS (pronounced 'aitch-pea-</w:t>
      </w:r>
      <w:proofErr w:type="spellStart"/>
      <w:r w:rsidRPr="00B476BF">
        <w:rPr>
          <w:rFonts w:ascii="DINPro-Light" w:hAnsi="DINPro-Light"/>
          <w:sz w:val="28"/>
          <w:szCs w:val="28"/>
          <w:lang w:val="en-US"/>
        </w:rPr>
        <w:t>ess</w:t>
      </w:r>
      <w:proofErr w:type="spellEnd"/>
      <w:r w:rsidRPr="00B476BF">
        <w:rPr>
          <w:rFonts w:ascii="DINPro-Light" w:hAnsi="DINPro-Light"/>
          <w:sz w:val="28"/>
          <w:szCs w:val="28"/>
          <w:lang w:val="en-US"/>
        </w:rPr>
        <w:t>’): ADAM Audio’s proprietary High Frequency Propagation waveguide</w:t>
      </w:r>
    </w:p>
    <w:p w:rsidR="0054594D" w:rsidRPr="00B476BF" w:rsidRDefault="004422BC" w:rsidP="0054594D">
      <w:pPr>
        <w:pStyle w:val="Listenabsatz"/>
        <w:numPr>
          <w:ilvl w:val="0"/>
          <w:numId w:val="4"/>
        </w:numPr>
        <w:spacing w:after="0"/>
        <w:jc w:val="both"/>
        <w:rPr>
          <w:rFonts w:ascii="DINPro-Light" w:hAnsi="DINPro-Light"/>
          <w:sz w:val="28"/>
          <w:szCs w:val="28"/>
          <w:lang w:val="en-US"/>
        </w:rPr>
      </w:pPr>
      <w:r w:rsidRPr="00B476BF">
        <w:rPr>
          <w:rFonts w:ascii="DINPro-Light" w:hAnsi="DINPro-Light"/>
          <w:sz w:val="28"/>
          <w:szCs w:val="28"/>
          <w:lang w:val="en-US"/>
        </w:rPr>
        <w:t>S-ART (pronounced ‘</w:t>
      </w:r>
      <w:proofErr w:type="spellStart"/>
      <w:r w:rsidRPr="00B476BF">
        <w:rPr>
          <w:rFonts w:ascii="DINPro-Light" w:hAnsi="DINPro-Light"/>
          <w:sz w:val="28"/>
          <w:szCs w:val="28"/>
          <w:lang w:val="en-US"/>
        </w:rPr>
        <w:t>ess</w:t>
      </w:r>
      <w:proofErr w:type="spellEnd"/>
      <w:r w:rsidRPr="00B476BF">
        <w:rPr>
          <w:rFonts w:ascii="DINPro-Light" w:hAnsi="DINPro-Light"/>
          <w:sz w:val="28"/>
          <w:szCs w:val="28"/>
          <w:lang w:val="en-US"/>
        </w:rPr>
        <w:t>-art’): The accelerated ribbon tweeter used in the high-end S Series monitors</w:t>
      </w:r>
    </w:p>
    <w:p w:rsidR="0054594D" w:rsidRPr="00B476BF" w:rsidRDefault="004422BC" w:rsidP="0054594D">
      <w:pPr>
        <w:pStyle w:val="Listenabsatz"/>
        <w:numPr>
          <w:ilvl w:val="0"/>
          <w:numId w:val="4"/>
        </w:numPr>
        <w:spacing w:after="0"/>
        <w:jc w:val="both"/>
        <w:rPr>
          <w:rFonts w:ascii="DINPro-Light" w:hAnsi="DINPro-Light"/>
          <w:sz w:val="28"/>
          <w:szCs w:val="28"/>
          <w:lang w:val="en-US"/>
        </w:rPr>
      </w:pPr>
      <w:r w:rsidRPr="00B476BF">
        <w:rPr>
          <w:rFonts w:ascii="DINPro-Light" w:hAnsi="DINPro-Light"/>
          <w:sz w:val="28"/>
          <w:szCs w:val="28"/>
          <w:lang w:val="en-US"/>
        </w:rPr>
        <w:t>X-ART (pronounced ‘</w:t>
      </w:r>
      <w:proofErr w:type="spellStart"/>
      <w:r w:rsidRPr="00B476BF">
        <w:rPr>
          <w:rFonts w:ascii="DINPro-Light" w:hAnsi="DINPro-Light"/>
          <w:sz w:val="28"/>
          <w:szCs w:val="28"/>
          <w:lang w:val="en-US"/>
        </w:rPr>
        <w:t>eks</w:t>
      </w:r>
      <w:proofErr w:type="spellEnd"/>
      <w:r w:rsidRPr="00B476BF">
        <w:rPr>
          <w:rFonts w:ascii="DINPro-Light" w:hAnsi="DINPro-Light"/>
          <w:sz w:val="28"/>
          <w:szCs w:val="28"/>
          <w:lang w:val="en-US"/>
        </w:rPr>
        <w:t>-art’): 1. The proprietary Extended Accelerated Ribbon Technology used in all ADAM Audio tweeters; 2. The name for the accelerated ribbon tweeter used in ADAM’s mid-tier AX Series monitors</w:t>
      </w:r>
    </w:p>
    <w:p w:rsidR="0054594D" w:rsidRPr="00B476BF" w:rsidRDefault="00A20C2F" w:rsidP="0054594D">
      <w:pPr>
        <w:spacing w:after="0"/>
        <w:jc w:val="both"/>
        <w:rPr>
          <w:rFonts w:ascii="DINPro-Light" w:hAnsi="DINPro-Light"/>
          <w:sz w:val="28"/>
          <w:szCs w:val="28"/>
          <w:lang w:val="en-US"/>
        </w:rPr>
      </w:pPr>
    </w:p>
    <w:p w:rsidR="0054594D" w:rsidRPr="00B476BF" w:rsidRDefault="004422BC" w:rsidP="0054594D">
      <w:pPr>
        <w:spacing w:after="0"/>
        <w:jc w:val="both"/>
        <w:rPr>
          <w:rFonts w:ascii="DINPro-Light" w:hAnsi="DINPro-Light"/>
          <w:b/>
          <w:sz w:val="28"/>
          <w:szCs w:val="28"/>
          <w:lang w:val="en-US"/>
        </w:rPr>
      </w:pPr>
      <w:r w:rsidRPr="00B476BF">
        <w:rPr>
          <w:rFonts w:ascii="DINPro-Light" w:hAnsi="DINPro-Light"/>
          <w:b/>
          <w:sz w:val="28"/>
          <w:szCs w:val="28"/>
          <w:lang w:val="en-US"/>
        </w:rPr>
        <w:t xml:space="preserve">5. Product Overview: </w:t>
      </w:r>
    </w:p>
    <w:p w:rsidR="0054594D" w:rsidRPr="00B476BF" w:rsidRDefault="004422BC" w:rsidP="0054594D">
      <w:pPr>
        <w:spacing w:after="0"/>
        <w:jc w:val="both"/>
        <w:rPr>
          <w:rFonts w:ascii="DINPro-Light" w:hAnsi="DINPro-Light"/>
          <w:sz w:val="28"/>
          <w:szCs w:val="28"/>
          <w:lang w:val="en-US"/>
        </w:rPr>
      </w:pPr>
      <w:r w:rsidRPr="00B476BF">
        <w:rPr>
          <w:rFonts w:ascii="DINPro-Light" w:hAnsi="DINPro-Light"/>
          <w:sz w:val="28"/>
          <w:szCs w:val="28"/>
          <w:lang w:val="en-US"/>
        </w:rPr>
        <w:t xml:space="preserve">The T8V is the first 8"-ADAM monitor in the entry-level segment. It </w:t>
      </w:r>
      <w:del w:id="11" w:author="Stephan Mauer" w:date="2020-01-10T11:03:00Z">
        <w:r w:rsidRPr="00B476BF" w:rsidDel="004C2166">
          <w:rPr>
            <w:rFonts w:ascii="DINPro-Light" w:hAnsi="DINPro-Light"/>
            <w:sz w:val="28"/>
            <w:szCs w:val="28"/>
            <w:lang w:val="en-US"/>
          </w:rPr>
          <w:delText xml:space="preserve">completes </w:delText>
        </w:r>
      </w:del>
      <w:ins w:id="12" w:author="Stephan Mauer" w:date="2020-01-10T11:03:00Z">
        <w:r w:rsidR="004C2166">
          <w:rPr>
            <w:rFonts w:ascii="DINPro-Light" w:hAnsi="DINPro-Light"/>
            <w:sz w:val="28"/>
            <w:szCs w:val="28"/>
            <w:lang w:val="en-US"/>
          </w:rPr>
          <w:t>extends</w:t>
        </w:r>
        <w:r w:rsidR="004C2166" w:rsidRPr="00B476BF">
          <w:rPr>
            <w:rFonts w:ascii="DINPro-Light" w:hAnsi="DINPro-Light"/>
            <w:sz w:val="28"/>
            <w:szCs w:val="28"/>
            <w:lang w:val="en-US"/>
          </w:rPr>
          <w:t xml:space="preserve"> </w:t>
        </w:r>
      </w:ins>
      <w:r w:rsidRPr="00B476BF">
        <w:rPr>
          <w:rFonts w:ascii="DINPro-Light" w:hAnsi="DINPro-Light"/>
          <w:sz w:val="28"/>
          <w:szCs w:val="28"/>
          <w:lang w:val="en-US"/>
        </w:rPr>
        <w:t xml:space="preserve">the product portfolio of the T Series, which was launched in 2018 with the T5V and T7V models and supplemented in 2019 with the T10S subwoofer. The T Series is ADAM Audio’s range of affordable, professional 2-way powered studio monitors, offering high performance for an extremely competitive price. All T series models use the same high-frequency driver (ADAM Audio’s unique accelerated ribbon tweeter); feature a beveled cabinet design, rear-firing bass reflex port, </w:t>
      </w:r>
      <w:del w:id="13" w:author="Stephan Mauer" w:date="2020-01-10T11:15:00Z">
        <w:r w:rsidRPr="00B476BF" w:rsidDel="00D85890">
          <w:rPr>
            <w:rFonts w:ascii="DINPro-Light" w:hAnsi="DINPro-Light"/>
            <w:sz w:val="28"/>
            <w:szCs w:val="28"/>
            <w:lang w:val="en-US"/>
          </w:rPr>
          <w:delText>built-in</w:delText>
        </w:r>
      </w:del>
      <w:ins w:id="14" w:author="Stephan Mauer" w:date="2020-01-10T11:15:00Z">
        <w:r w:rsidR="00D85890">
          <w:rPr>
            <w:rFonts w:ascii="DINPro-Light" w:hAnsi="DINPro-Light"/>
            <w:sz w:val="28"/>
            <w:szCs w:val="28"/>
            <w:lang w:val="en-US"/>
          </w:rPr>
          <w:t>integrated</w:t>
        </w:r>
      </w:ins>
      <w:r w:rsidRPr="00B476BF">
        <w:rPr>
          <w:rFonts w:ascii="DINPro-Light" w:hAnsi="DINPro-Light"/>
          <w:sz w:val="28"/>
          <w:szCs w:val="28"/>
          <w:lang w:val="en-US"/>
        </w:rPr>
        <w:t xml:space="preserve"> </w:t>
      </w:r>
    </w:p>
    <w:p w:rsidR="0054594D" w:rsidRPr="00B476BF" w:rsidRDefault="004422BC" w:rsidP="0054594D">
      <w:pPr>
        <w:spacing w:after="0"/>
        <w:jc w:val="both"/>
        <w:rPr>
          <w:rFonts w:ascii="DINPro-Light" w:hAnsi="DINPro-Light"/>
          <w:sz w:val="28"/>
          <w:szCs w:val="28"/>
          <w:lang w:val="en-US"/>
        </w:rPr>
      </w:pPr>
      <w:r w:rsidRPr="00B476BF">
        <w:rPr>
          <w:rFonts w:ascii="DINPro-Light" w:hAnsi="DINPro-Light"/>
          <w:sz w:val="28"/>
          <w:szCs w:val="28"/>
          <w:lang w:val="en-US"/>
        </w:rPr>
        <w:lastRenderedPageBreak/>
        <w:t xml:space="preserve">DSP-controlled </w:t>
      </w:r>
      <w:del w:id="15" w:author="Stephan Mauer" w:date="2020-01-10T11:15:00Z">
        <w:r w:rsidRPr="00B476BF" w:rsidDel="00D85890">
          <w:rPr>
            <w:rFonts w:ascii="DINPro-Light" w:hAnsi="DINPro-Light"/>
            <w:sz w:val="28"/>
            <w:szCs w:val="28"/>
            <w:lang w:val="en-US"/>
          </w:rPr>
          <w:delText xml:space="preserve">driver </w:delText>
        </w:r>
      </w:del>
      <w:r w:rsidRPr="00B476BF">
        <w:rPr>
          <w:rFonts w:ascii="DINPro-Light" w:hAnsi="DINPro-Light"/>
          <w:sz w:val="28"/>
          <w:szCs w:val="28"/>
          <w:lang w:val="en-US"/>
        </w:rPr>
        <w:t>crossover</w:t>
      </w:r>
      <w:del w:id="16" w:author="Stephan Mauer" w:date="2020-01-10T11:15:00Z">
        <w:r w:rsidRPr="00B476BF" w:rsidDel="00D85890">
          <w:rPr>
            <w:rFonts w:ascii="DINPro-Light" w:hAnsi="DINPro-Light"/>
            <w:sz w:val="28"/>
            <w:szCs w:val="28"/>
            <w:lang w:val="en-US"/>
          </w:rPr>
          <w:delText>s</w:delText>
        </w:r>
      </w:del>
      <w:r w:rsidRPr="00B476BF">
        <w:rPr>
          <w:rFonts w:ascii="DINPro-Light" w:hAnsi="DINPro-Light"/>
          <w:sz w:val="28"/>
          <w:szCs w:val="28"/>
          <w:lang w:val="en-US"/>
        </w:rPr>
        <w:t xml:space="preserve"> and equalization, and </w:t>
      </w:r>
      <w:del w:id="17" w:author="Stephan Mauer" w:date="2020-01-10T11:15:00Z">
        <w:r w:rsidRPr="00B476BF" w:rsidDel="00D85890">
          <w:rPr>
            <w:rFonts w:ascii="DINPro-Light" w:hAnsi="DINPro-Light"/>
            <w:sz w:val="28"/>
            <w:szCs w:val="28"/>
            <w:lang w:val="en-US"/>
          </w:rPr>
          <w:delText xml:space="preserve">multi-way </w:delText>
        </w:r>
      </w:del>
      <w:ins w:id="18" w:author="Stephan Mauer" w:date="2020-01-10T11:22:00Z">
        <w:r w:rsidR="00D85890">
          <w:rPr>
            <w:rFonts w:ascii="DINPro-Light" w:hAnsi="DINPro-Light"/>
            <w:sz w:val="28"/>
            <w:szCs w:val="28"/>
            <w:lang w:val="en-US"/>
          </w:rPr>
          <w:t xml:space="preserve"> multiple </w:t>
        </w:r>
      </w:ins>
      <w:r w:rsidRPr="00B476BF">
        <w:rPr>
          <w:rFonts w:ascii="DINPro-Light" w:hAnsi="DINPro-Light"/>
          <w:sz w:val="28"/>
          <w:szCs w:val="28"/>
          <w:lang w:val="en-US"/>
        </w:rPr>
        <w:t xml:space="preserve">analog </w:t>
      </w:r>
      <w:ins w:id="19" w:author="Stephan Mauer" w:date="2020-01-10T11:15:00Z">
        <w:r w:rsidR="00D85890">
          <w:rPr>
            <w:rFonts w:ascii="DINPro-Light" w:hAnsi="DINPro-Light"/>
            <w:sz w:val="28"/>
            <w:szCs w:val="28"/>
            <w:lang w:val="en-US"/>
          </w:rPr>
          <w:t xml:space="preserve">input </w:t>
        </w:r>
      </w:ins>
      <w:r w:rsidRPr="00B476BF">
        <w:rPr>
          <w:rFonts w:ascii="DINPro-Light" w:hAnsi="DINPro-Light"/>
          <w:sz w:val="28"/>
          <w:szCs w:val="28"/>
          <w:lang w:val="en-US"/>
        </w:rPr>
        <w:t xml:space="preserve">connections. </w:t>
      </w:r>
    </w:p>
    <w:p w:rsidR="0054594D" w:rsidRPr="00B476BF" w:rsidRDefault="00A20C2F" w:rsidP="0054594D">
      <w:pPr>
        <w:spacing w:after="0"/>
        <w:jc w:val="both"/>
        <w:rPr>
          <w:rFonts w:ascii="DINPro-Light" w:hAnsi="DINPro-Light"/>
          <w:sz w:val="28"/>
          <w:szCs w:val="28"/>
          <w:lang w:val="en-US"/>
        </w:rPr>
      </w:pPr>
    </w:p>
    <w:p w:rsidR="0054594D" w:rsidRPr="00B476BF" w:rsidRDefault="004422BC" w:rsidP="0054594D">
      <w:pPr>
        <w:spacing w:after="0"/>
        <w:jc w:val="both"/>
        <w:rPr>
          <w:rFonts w:ascii="DINPro-Light" w:hAnsi="DINPro-Light"/>
          <w:sz w:val="28"/>
          <w:szCs w:val="28"/>
          <w:lang w:val="en-US"/>
        </w:rPr>
      </w:pPr>
      <w:r w:rsidRPr="00B476BF">
        <w:rPr>
          <w:rFonts w:ascii="DINPro-Light" w:hAnsi="DINPro-Light"/>
          <w:sz w:val="28"/>
          <w:szCs w:val="28"/>
          <w:lang w:val="en-US"/>
        </w:rPr>
        <w:t>The T8V</w:t>
      </w:r>
      <w:ins w:id="20" w:author="Stephan Mauer" w:date="2020-01-10T11:15:00Z">
        <w:r w:rsidR="00D85890">
          <w:rPr>
            <w:rFonts w:ascii="DINPro-Light" w:hAnsi="DINPro-Light"/>
            <w:sz w:val="28"/>
            <w:szCs w:val="28"/>
            <w:lang w:val="en-US"/>
          </w:rPr>
          <w:t>’</w:t>
        </w:r>
      </w:ins>
      <w:r w:rsidRPr="00B476BF">
        <w:rPr>
          <w:rFonts w:ascii="DINPro-Light" w:hAnsi="DINPro-Light"/>
          <w:sz w:val="28"/>
          <w:szCs w:val="28"/>
          <w:lang w:val="en-US"/>
        </w:rPr>
        <w:t xml:space="preserve">s strengths in comparison to competitors' models lie in its superior </w:t>
      </w:r>
      <w:del w:id="21" w:author="Stephan Mauer" w:date="2020-01-10T11:15:00Z">
        <w:r w:rsidRPr="00B476BF" w:rsidDel="00D85890">
          <w:rPr>
            <w:rFonts w:ascii="DINPro-Light" w:hAnsi="DINPro-Light"/>
            <w:sz w:val="28"/>
            <w:szCs w:val="28"/>
            <w:lang w:val="en-US"/>
          </w:rPr>
          <w:delText xml:space="preserve">sonic </w:delText>
        </w:r>
      </w:del>
      <w:ins w:id="22" w:author="Stephan Mauer" w:date="2020-01-10T11:15:00Z">
        <w:r w:rsidR="00D85890">
          <w:rPr>
            <w:rFonts w:ascii="DINPro-Light" w:hAnsi="DINPro-Light"/>
            <w:sz w:val="28"/>
            <w:szCs w:val="28"/>
            <w:lang w:val="en-US"/>
          </w:rPr>
          <w:t>audio</w:t>
        </w:r>
        <w:r w:rsidR="00D85890" w:rsidRPr="00B476BF">
          <w:rPr>
            <w:rFonts w:ascii="DINPro-Light" w:hAnsi="DINPro-Light"/>
            <w:sz w:val="28"/>
            <w:szCs w:val="28"/>
            <w:lang w:val="en-US"/>
          </w:rPr>
          <w:t xml:space="preserve"> </w:t>
        </w:r>
      </w:ins>
      <w:del w:id="23" w:author="Stephan Mauer" w:date="2020-01-10T11:16:00Z">
        <w:r w:rsidRPr="00B476BF" w:rsidDel="00D85890">
          <w:rPr>
            <w:rFonts w:ascii="DINPro-Light" w:hAnsi="DINPro-Light"/>
            <w:sz w:val="28"/>
            <w:szCs w:val="28"/>
            <w:lang w:val="en-US"/>
          </w:rPr>
          <w:delText>behavior</w:delText>
        </w:r>
      </w:del>
      <w:ins w:id="24" w:author="Stephan Mauer" w:date="2020-01-10T11:16:00Z">
        <w:r w:rsidR="00D85890">
          <w:rPr>
            <w:rFonts w:ascii="DINPro-Light" w:hAnsi="DINPro-Light"/>
            <w:sz w:val="28"/>
            <w:szCs w:val="28"/>
            <w:lang w:val="en-US"/>
          </w:rPr>
          <w:t>performance</w:t>
        </w:r>
      </w:ins>
      <w:r w:rsidRPr="00B476BF">
        <w:rPr>
          <w:rFonts w:ascii="DINPro-Light" w:hAnsi="DINPro-Light"/>
          <w:sz w:val="28"/>
          <w:szCs w:val="28"/>
          <w:lang w:val="en-US"/>
        </w:rPr>
        <w:t xml:space="preserve">, but also in its </w:t>
      </w:r>
      <w:del w:id="25" w:author="Stephan Mauer" w:date="2020-01-10T11:19:00Z">
        <w:r w:rsidRPr="00B476BF" w:rsidDel="00D85890">
          <w:rPr>
            <w:rFonts w:ascii="DINPro-Light" w:hAnsi="DINPro-Light"/>
            <w:sz w:val="28"/>
            <w:szCs w:val="28"/>
            <w:lang w:val="en-US"/>
          </w:rPr>
          <w:delText>technical features</w:delText>
        </w:r>
      </w:del>
      <w:ins w:id="26" w:author="Stephan Mauer" w:date="2020-01-10T11:19:00Z">
        <w:r w:rsidR="00D85890">
          <w:rPr>
            <w:rFonts w:ascii="DINPro-Light" w:hAnsi="DINPro-Light"/>
            <w:sz w:val="28"/>
            <w:szCs w:val="28"/>
            <w:lang w:val="en-US"/>
          </w:rPr>
          <w:t>specs</w:t>
        </w:r>
      </w:ins>
      <w:r w:rsidRPr="00B476BF">
        <w:rPr>
          <w:rFonts w:ascii="DINPro-Light" w:hAnsi="DINPro-Light"/>
          <w:sz w:val="28"/>
          <w:szCs w:val="28"/>
          <w:lang w:val="en-US"/>
        </w:rPr>
        <w:t>. At 33 Hz, the lower cut off</w:t>
      </w:r>
      <w:ins w:id="27" w:author="Stephan Mauer" w:date="2020-01-10T11:16:00Z">
        <w:r w:rsidR="00D85890">
          <w:rPr>
            <w:rFonts w:ascii="DINPro-Light" w:hAnsi="DINPro-Light"/>
            <w:sz w:val="28"/>
            <w:szCs w:val="28"/>
            <w:lang w:val="en-US"/>
          </w:rPr>
          <w:t xml:space="preserve"> frequency</w:t>
        </w:r>
      </w:ins>
      <w:r w:rsidRPr="00B476BF">
        <w:rPr>
          <w:rFonts w:ascii="DINPro-Light" w:hAnsi="DINPro-Light"/>
          <w:sz w:val="28"/>
          <w:szCs w:val="28"/>
          <w:lang w:val="en-US"/>
        </w:rPr>
        <w:t xml:space="preserve"> is the lowest of all </w:t>
      </w:r>
      <w:del w:id="28" w:author="Stephan Mauer" w:date="2020-01-10T11:16:00Z">
        <w:r w:rsidRPr="00B476BF" w:rsidDel="00D85890">
          <w:rPr>
            <w:rFonts w:ascii="DINPro-Light" w:hAnsi="DINPro-Light"/>
            <w:sz w:val="28"/>
            <w:szCs w:val="28"/>
            <w:lang w:val="en-US"/>
          </w:rPr>
          <w:delText>comparable models</w:delText>
        </w:r>
      </w:del>
      <w:ins w:id="29" w:author="Stephan Mauer" w:date="2020-01-10T11:16:00Z">
        <w:r w:rsidR="00D85890">
          <w:rPr>
            <w:rFonts w:ascii="DINPro-Light" w:hAnsi="DINPro-Light"/>
            <w:sz w:val="28"/>
            <w:szCs w:val="28"/>
            <w:lang w:val="en-US"/>
          </w:rPr>
          <w:t>market segment</w:t>
        </w:r>
      </w:ins>
      <w:r w:rsidRPr="00B476BF">
        <w:rPr>
          <w:rFonts w:ascii="DINPro-Light" w:hAnsi="DINPro-Light"/>
          <w:sz w:val="28"/>
          <w:szCs w:val="28"/>
          <w:lang w:val="en-US"/>
        </w:rPr>
        <w:t xml:space="preserve">, and the sound pressure level of 118 </w:t>
      </w:r>
      <w:proofErr w:type="spellStart"/>
      <w:r w:rsidRPr="00B476BF">
        <w:rPr>
          <w:rFonts w:ascii="DINPro-Light" w:hAnsi="DINPro-Light"/>
          <w:sz w:val="28"/>
          <w:szCs w:val="28"/>
          <w:lang w:val="en-US"/>
        </w:rPr>
        <w:t>db</w:t>
      </w:r>
      <w:proofErr w:type="spellEnd"/>
      <w:r w:rsidRPr="00B476BF">
        <w:rPr>
          <w:rFonts w:ascii="DINPro-Light" w:hAnsi="DINPro-Light"/>
          <w:sz w:val="28"/>
          <w:szCs w:val="28"/>
          <w:lang w:val="en-US"/>
        </w:rPr>
        <w:t xml:space="preserve"> max SPL per pair also </w:t>
      </w:r>
      <w:del w:id="30" w:author="Stephan Mauer" w:date="2020-01-10T11:16:00Z">
        <w:r w:rsidRPr="00B476BF" w:rsidDel="00D85890">
          <w:rPr>
            <w:rFonts w:ascii="DINPro-Light" w:hAnsi="DINPro-Light"/>
            <w:sz w:val="28"/>
            <w:szCs w:val="28"/>
            <w:lang w:val="en-US"/>
          </w:rPr>
          <w:delText>makes it the best</w:delText>
        </w:r>
      </w:del>
      <w:ins w:id="31" w:author="Stephan Mauer" w:date="2020-01-10T11:20:00Z">
        <w:r w:rsidR="00D85890">
          <w:rPr>
            <w:rFonts w:ascii="DINPro-Light" w:hAnsi="DINPro-Light"/>
            <w:sz w:val="28"/>
            <w:szCs w:val="28"/>
            <w:lang w:val="en-US"/>
          </w:rPr>
          <w:t xml:space="preserve">makes it </w:t>
        </w:r>
      </w:ins>
      <w:ins w:id="32" w:author="Stephan Mauer" w:date="2020-01-10T11:16:00Z">
        <w:r w:rsidR="00D85890">
          <w:rPr>
            <w:rFonts w:ascii="DINPro-Light" w:hAnsi="DINPro-Light"/>
            <w:sz w:val="28"/>
            <w:szCs w:val="28"/>
            <w:lang w:val="en-US"/>
          </w:rPr>
          <w:t>stand out</w:t>
        </w:r>
      </w:ins>
      <w:r w:rsidRPr="00B476BF">
        <w:rPr>
          <w:rFonts w:ascii="DINPro-Light" w:hAnsi="DINPro-Light"/>
          <w:sz w:val="28"/>
          <w:szCs w:val="28"/>
          <w:lang w:val="en-US"/>
        </w:rPr>
        <w:t xml:space="preserve"> in its class. The T8V´s primary application is as a studio monitor for musician and producer owned project / home recording studios.  For many users these speakers will be “My first ADAM” in their first recording system, allowing the user to move up within the brand as their applications and budgets increase. </w:t>
      </w:r>
    </w:p>
    <w:p w:rsidR="0054594D" w:rsidRPr="00B476BF" w:rsidRDefault="00A20C2F" w:rsidP="0054594D">
      <w:pPr>
        <w:spacing w:after="0"/>
        <w:jc w:val="both"/>
        <w:rPr>
          <w:rFonts w:ascii="DINPro-Light" w:hAnsi="DINPro-Light"/>
          <w:sz w:val="28"/>
          <w:szCs w:val="28"/>
          <w:lang w:val="en-US"/>
        </w:rPr>
      </w:pPr>
    </w:p>
    <w:p w:rsidR="0054594D" w:rsidRPr="00B476BF" w:rsidRDefault="004422BC" w:rsidP="0054594D">
      <w:pPr>
        <w:spacing w:after="0"/>
        <w:jc w:val="both"/>
        <w:rPr>
          <w:rFonts w:ascii="DINPro-Light" w:hAnsi="DINPro-Light"/>
          <w:b/>
          <w:sz w:val="28"/>
          <w:szCs w:val="28"/>
          <w:lang w:val="en-US"/>
        </w:rPr>
      </w:pPr>
      <w:r w:rsidRPr="00B476BF">
        <w:rPr>
          <w:rFonts w:ascii="DINPro-Light" w:hAnsi="DINPro-Light"/>
          <w:b/>
          <w:sz w:val="28"/>
          <w:szCs w:val="28"/>
          <w:lang w:val="en-US"/>
        </w:rPr>
        <w:t>6. Embedded Technologies,</w:t>
      </w:r>
      <w:ins w:id="33" w:author="Stephan Mauer" w:date="2020-01-09T16:49:00Z">
        <w:r w:rsidR="00B476BF">
          <w:rPr>
            <w:rFonts w:ascii="DINPro-Light" w:hAnsi="DINPro-Light"/>
            <w:b/>
            <w:sz w:val="28"/>
            <w:szCs w:val="28"/>
            <w:lang w:val="en-US"/>
          </w:rPr>
          <w:t xml:space="preserve"> </w:t>
        </w:r>
      </w:ins>
      <w:r w:rsidRPr="00B476BF">
        <w:rPr>
          <w:rFonts w:ascii="DINPro-Light" w:hAnsi="DINPro-Light"/>
          <w:b/>
          <w:sz w:val="28"/>
          <w:szCs w:val="28"/>
          <w:lang w:val="en-US"/>
        </w:rPr>
        <w:t xml:space="preserve">Innovations: </w:t>
      </w:r>
    </w:p>
    <w:p w:rsidR="0054594D" w:rsidRPr="00B476BF" w:rsidRDefault="004422BC" w:rsidP="0054594D">
      <w:pPr>
        <w:spacing w:after="0"/>
        <w:jc w:val="both"/>
        <w:rPr>
          <w:rFonts w:ascii="DINPro-Light" w:hAnsi="DINPro-Light"/>
          <w:sz w:val="28"/>
          <w:szCs w:val="28"/>
          <w:lang w:val="en-US"/>
        </w:rPr>
      </w:pPr>
      <w:r w:rsidRPr="00B476BF">
        <w:rPr>
          <w:rFonts w:ascii="DINPro-Light" w:hAnsi="DINPro-Light"/>
          <w:sz w:val="28"/>
          <w:szCs w:val="28"/>
          <w:lang w:val="en-US"/>
        </w:rPr>
        <w:t>Many of the technical innovations implemented in ADAM Audio’s flagship S Series range of powered monitors have been leveraged for use in the T8V as well. The design for the T8V</w:t>
      </w:r>
      <w:ins w:id="34" w:author="Stephan Mauer" w:date="2020-01-10T11:20:00Z">
        <w:r w:rsidR="00D85890">
          <w:rPr>
            <w:rFonts w:ascii="DINPro-Light" w:hAnsi="DINPro-Light"/>
            <w:sz w:val="28"/>
            <w:szCs w:val="28"/>
            <w:lang w:val="en-US"/>
          </w:rPr>
          <w:t>’</w:t>
        </w:r>
      </w:ins>
      <w:r w:rsidRPr="00B476BF">
        <w:rPr>
          <w:rFonts w:ascii="DINPro-Light" w:hAnsi="DINPro-Light"/>
          <w:sz w:val="28"/>
          <w:szCs w:val="28"/>
          <w:lang w:val="en-US"/>
        </w:rPr>
        <w:t xml:space="preserve">s </w:t>
      </w:r>
      <w:del w:id="35" w:author="Stephan Mauer" w:date="2020-01-10T11:20:00Z">
        <w:r w:rsidRPr="00B476BF" w:rsidDel="00D85890">
          <w:rPr>
            <w:rFonts w:ascii="DINPro-Light" w:hAnsi="DINPro-Light"/>
            <w:sz w:val="28"/>
            <w:szCs w:val="28"/>
            <w:lang w:val="en-US"/>
          </w:rPr>
          <w:delText xml:space="preserve">new </w:delText>
        </w:r>
      </w:del>
      <w:r w:rsidRPr="00B476BF">
        <w:rPr>
          <w:rFonts w:ascii="DINPro-Light" w:hAnsi="DINPro-Light"/>
          <w:sz w:val="28"/>
          <w:szCs w:val="28"/>
          <w:lang w:val="en-US"/>
        </w:rPr>
        <w:t xml:space="preserve">U-ART 1.9” tweeter is based on that used in ADAM Audio’s X-ART and S-ART tweeters employed </w:t>
      </w:r>
      <w:del w:id="36" w:author="Stephan Mauer" w:date="2020-01-10T11:21:00Z">
        <w:r w:rsidRPr="00B476BF" w:rsidDel="00D85890">
          <w:rPr>
            <w:rFonts w:ascii="DINPro-Light" w:hAnsi="DINPro-Light"/>
            <w:sz w:val="28"/>
            <w:szCs w:val="28"/>
            <w:lang w:val="en-US"/>
          </w:rPr>
          <w:delText xml:space="preserve">respectively </w:delText>
        </w:r>
      </w:del>
      <w:r w:rsidRPr="00B476BF">
        <w:rPr>
          <w:rFonts w:ascii="DINPro-Light" w:hAnsi="DINPro-Light"/>
          <w:sz w:val="28"/>
          <w:szCs w:val="28"/>
          <w:lang w:val="en-US"/>
        </w:rPr>
        <w:t xml:space="preserve">in the company’s iconic AX Series and flagship S Series </w:t>
      </w:r>
      <w:del w:id="37" w:author="Stephan Mauer" w:date="2020-01-10T11:21:00Z">
        <w:r w:rsidRPr="00B476BF" w:rsidDel="00D85890">
          <w:rPr>
            <w:rFonts w:ascii="DINPro-Light" w:hAnsi="DINPro-Light"/>
            <w:sz w:val="28"/>
            <w:szCs w:val="28"/>
            <w:lang w:val="en-US"/>
          </w:rPr>
          <w:delText xml:space="preserve">powered </w:delText>
        </w:r>
      </w:del>
      <w:r w:rsidRPr="00B476BF">
        <w:rPr>
          <w:rFonts w:ascii="DINPro-Light" w:hAnsi="DINPro-Light"/>
          <w:sz w:val="28"/>
          <w:szCs w:val="28"/>
          <w:lang w:val="en-US"/>
        </w:rPr>
        <w:t xml:space="preserve">monitors. The U-ART tweeter is mated to a precision waveguide with the same dispersion-control attributes as the High Frequency Propagation (HPS™) waveguide used in ADAM Audio’s flagship S Series monitors. The T8V also features </w:t>
      </w:r>
      <w:del w:id="38" w:author="Stephan Mauer" w:date="2020-01-10T11:21:00Z">
        <w:r w:rsidRPr="00B476BF" w:rsidDel="00D85890">
          <w:rPr>
            <w:rFonts w:ascii="DINPro-Light" w:hAnsi="DINPro-Light"/>
            <w:sz w:val="28"/>
            <w:szCs w:val="28"/>
            <w:lang w:val="en-US"/>
          </w:rPr>
          <w:delText xml:space="preserve">new </w:delText>
        </w:r>
      </w:del>
      <w:r w:rsidRPr="00B476BF">
        <w:rPr>
          <w:rFonts w:ascii="DINPro-Light" w:hAnsi="DINPro-Light"/>
          <w:sz w:val="28"/>
          <w:szCs w:val="28"/>
          <w:lang w:val="en-US"/>
        </w:rPr>
        <w:t>Class D amplifiers</w:t>
      </w:r>
      <w:ins w:id="39" w:author="Stephan Mauer" w:date="2020-01-10T11:21:00Z">
        <w:r w:rsidR="00D85890">
          <w:rPr>
            <w:rFonts w:ascii="DINPro-Light" w:hAnsi="DINPro-Light"/>
            <w:sz w:val="28"/>
            <w:szCs w:val="28"/>
            <w:lang w:val="en-US"/>
          </w:rPr>
          <w:t xml:space="preserve"> with increased power delivery </w:t>
        </w:r>
      </w:ins>
      <w:ins w:id="40" w:author="Stephan Mauer" w:date="2020-01-10T11:22:00Z">
        <w:r w:rsidR="00D85890">
          <w:rPr>
            <w:rFonts w:ascii="DINPro-Light" w:hAnsi="DINPro-Light"/>
            <w:sz w:val="28"/>
            <w:szCs w:val="28"/>
            <w:lang w:val="en-US"/>
          </w:rPr>
          <w:t>(</w:t>
        </w:r>
      </w:ins>
      <w:ins w:id="41" w:author="Stephan Mauer" w:date="2020-01-10T11:21:00Z">
        <w:r w:rsidR="00D85890">
          <w:rPr>
            <w:rFonts w:ascii="DINPro-Light" w:hAnsi="DINPro-Light"/>
            <w:sz w:val="28"/>
            <w:szCs w:val="28"/>
            <w:lang w:val="en-US"/>
          </w:rPr>
          <w:t>versus T5V and T7V</w:t>
        </w:r>
      </w:ins>
      <w:ins w:id="42" w:author="Stephan Mauer" w:date="2020-01-10T11:22:00Z">
        <w:r w:rsidR="00D85890">
          <w:rPr>
            <w:rFonts w:ascii="DINPro-Light" w:hAnsi="DINPro-Light"/>
            <w:sz w:val="28"/>
            <w:szCs w:val="28"/>
            <w:lang w:val="en-US"/>
          </w:rPr>
          <w:t>)</w:t>
        </w:r>
      </w:ins>
      <w:r w:rsidRPr="00B476BF">
        <w:rPr>
          <w:rFonts w:ascii="DINPro-Light" w:hAnsi="DINPro-Light"/>
          <w:sz w:val="28"/>
          <w:szCs w:val="28"/>
          <w:lang w:val="en-US"/>
        </w:rPr>
        <w:t xml:space="preserve"> (20 W for the tweeter, and 70 W for the woofer), power supplies, and built-in DSP </w:t>
      </w:r>
      <w:del w:id="43" w:author="Stephan Mauer" w:date="2020-01-10T11:22:00Z">
        <w:r w:rsidRPr="00B476BF" w:rsidDel="00D85890">
          <w:rPr>
            <w:rFonts w:ascii="DINPro-Light" w:hAnsi="DINPro-Light"/>
            <w:sz w:val="28"/>
            <w:szCs w:val="28"/>
            <w:lang w:val="en-US"/>
          </w:rPr>
          <w:delText xml:space="preserve">driver </w:delText>
        </w:r>
      </w:del>
      <w:r w:rsidRPr="00B476BF">
        <w:rPr>
          <w:rFonts w:ascii="DINPro-Light" w:hAnsi="DINPro-Light"/>
          <w:sz w:val="28"/>
          <w:szCs w:val="28"/>
          <w:lang w:val="en-US"/>
        </w:rPr>
        <w:t>crossovers that are derived from technological advances achieved in the design and production of the S Series line.</w:t>
      </w:r>
    </w:p>
    <w:p w:rsidR="0054594D" w:rsidRPr="00B476BF" w:rsidRDefault="00A20C2F" w:rsidP="0054594D">
      <w:pPr>
        <w:spacing w:after="0"/>
        <w:jc w:val="both"/>
        <w:rPr>
          <w:rFonts w:ascii="DINPro-Light" w:hAnsi="DINPro-Light"/>
          <w:sz w:val="28"/>
          <w:szCs w:val="28"/>
          <w:lang w:val="en-US"/>
        </w:rPr>
      </w:pPr>
    </w:p>
    <w:p w:rsidR="0054594D" w:rsidRPr="00B476BF" w:rsidRDefault="00A20C2F" w:rsidP="0054594D">
      <w:pPr>
        <w:spacing w:after="0"/>
        <w:jc w:val="both"/>
        <w:rPr>
          <w:rFonts w:ascii="DINPro-Light" w:hAnsi="DINPro-Light"/>
          <w:sz w:val="28"/>
          <w:szCs w:val="28"/>
          <w:lang w:val="en-US"/>
        </w:rPr>
      </w:pPr>
    </w:p>
    <w:p w:rsidR="0054594D" w:rsidRPr="00B476BF" w:rsidRDefault="004422BC" w:rsidP="0054594D">
      <w:pPr>
        <w:spacing w:after="0"/>
        <w:jc w:val="both"/>
        <w:rPr>
          <w:rFonts w:ascii="DINPro-Light" w:hAnsi="DINPro-Light"/>
          <w:b/>
          <w:sz w:val="28"/>
          <w:szCs w:val="28"/>
          <w:lang w:val="en-US"/>
        </w:rPr>
      </w:pPr>
      <w:r w:rsidRPr="00B476BF">
        <w:rPr>
          <w:rFonts w:ascii="DINPro-Light" w:hAnsi="DINPro-Light"/>
          <w:b/>
          <w:sz w:val="28"/>
          <w:szCs w:val="28"/>
          <w:lang w:val="en-US"/>
        </w:rPr>
        <w:t xml:space="preserve">7. Connections and Controls: </w:t>
      </w:r>
    </w:p>
    <w:p w:rsidR="0054594D" w:rsidRPr="00B476BF" w:rsidRDefault="004422BC" w:rsidP="0054594D">
      <w:pPr>
        <w:spacing w:after="0"/>
        <w:jc w:val="both"/>
        <w:rPr>
          <w:rFonts w:ascii="DINPro-Light" w:hAnsi="DINPro-Light"/>
          <w:sz w:val="28"/>
          <w:szCs w:val="28"/>
          <w:lang w:val="en-US"/>
        </w:rPr>
      </w:pPr>
      <w:r w:rsidRPr="00B476BF">
        <w:rPr>
          <w:rFonts w:ascii="DINPro-Light" w:hAnsi="DINPro-Light"/>
          <w:sz w:val="28"/>
          <w:szCs w:val="28"/>
          <w:lang w:val="en-US"/>
        </w:rPr>
        <w:t xml:space="preserve">On the rear panels for the T8V, an XLR connector and RCA jack respectively accept balanced +4 </w:t>
      </w:r>
      <w:proofErr w:type="spellStart"/>
      <w:r w:rsidRPr="00B476BF">
        <w:rPr>
          <w:rFonts w:ascii="DINPro-Light" w:hAnsi="DINPro-Light"/>
          <w:sz w:val="28"/>
          <w:szCs w:val="28"/>
          <w:lang w:val="en-US"/>
        </w:rPr>
        <w:t>dBu</w:t>
      </w:r>
      <w:proofErr w:type="spellEnd"/>
      <w:r w:rsidRPr="00B476BF">
        <w:rPr>
          <w:rFonts w:ascii="DINPro-Light" w:hAnsi="DINPro-Light"/>
          <w:sz w:val="28"/>
          <w:szCs w:val="28"/>
          <w:lang w:val="en-US"/>
        </w:rPr>
        <w:t xml:space="preserve"> and unbalanced -10 </w:t>
      </w:r>
      <w:proofErr w:type="spellStart"/>
      <w:r w:rsidRPr="00B476BF">
        <w:rPr>
          <w:rFonts w:ascii="DINPro-Light" w:hAnsi="DINPro-Light"/>
          <w:sz w:val="28"/>
          <w:szCs w:val="28"/>
          <w:lang w:val="en-US"/>
        </w:rPr>
        <w:t>dBV</w:t>
      </w:r>
      <w:proofErr w:type="spellEnd"/>
      <w:r w:rsidRPr="00B476BF">
        <w:rPr>
          <w:rFonts w:ascii="DINPro-Light" w:hAnsi="DINPro-Light"/>
          <w:sz w:val="28"/>
          <w:szCs w:val="28"/>
          <w:lang w:val="en-US"/>
        </w:rPr>
        <w:t xml:space="preserve"> </w:t>
      </w:r>
      <w:ins w:id="44" w:author="Stephan Mauer" w:date="2020-01-10T11:23:00Z">
        <w:r w:rsidR="00D85890">
          <w:rPr>
            <w:rFonts w:ascii="DINPro-Light" w:hAnsi="DINPro-Light"/>
            <w:sz w:val="28"/>
            <w:szCs w:val="28"/>
            <w:lang w:val="en-US"/>
          </w:rPr>
          <w:t>analog audio</w:t>
        </w:r>
        <w:r w:rsidR="00752282">
          <w:rPr>
            <w:rFonts w:ascii="DINPro-Light" w:hAnsi="DINPro-Light"/>
            <w:sz w:val="28"/>
            <w:szCs w:val="28"/>
            <w:lang w:val="en-US"/>
          </w:rPr>
          <w:t xml:space="preserve"> </w:t>
        </w:r>
      </w:ins>
      <w:r w:rsidRPr="00B476BF">
        <w:rPr>
          <w:rFonts w:ascii="DINPro-Light" w:hAnsi="DINPro-Light"/>
          <w:sz w:val="28"/>
          <w:szCs w:val="28"/>
          <w:lang w:val="en-US"/>
        </w:rPr>
        <w:t>input</w:t>
      </w:r>
      <w:ins w:id="45" w:author="Stephan Mauer" w:date="2020-01-10T11:23:00Z">
        <w:r w:rsidR="00752282">
          <w:rPr>
            <w:rFonts w:ascii="DINPro-Light" w:hAnsi="DINPro-Light"/>
            <w:sz w:val="28"/>
            <w:szCs w:val="28"/>
            <w:lang w:val="en-US"/>
          </w:rPr>
          <w:t>s</w:t>
        </w:r>
      </w:ins>
      <w:r w:rsidRPr="00B476BF">
        <w:rPr>
          <w:rFonts w:ascii="DINPro-Light" w:hAnsi="DINPro-Light"/>
          <w:sz w:val="28"/>
          <w:szCs w:val="28"/>
          <w:lang w:val="en-US"/>
        </w:rPr>
        <w:t xml:space="preserve">. An associated 2-way switch </w:t>
      </w:r>
      <w:del w:id="46" w:author="Stephan Mauer" w:date="2020-01-10T11:23:00Z">
        <w:r w:rsidRPr="00B476BF" w:rsidDel="00752282">
          <w:rPr>
            <w:rFonts w:ascii="DINPro-Light" w:hAnsi="DINPro-Light"/>
            <w:sz w:val="28"/>
            <w:szCs w:val="28"/>
            <w:lang w:val="en-US"/>
          </w:rPr>
          <w:delText xml:space="preserve">selects which </w:delText>
        </w:r>
      </w:del>
      <w:ins w:id="47" w:author="Stephan Mauer" w:date="2020-01-10T11:23:00Z">
        <w:r w:rsidR="00752282">
          <w:rPr>
            <w:rFonts w:ascii="DINPro-Light" w:hAnsi="DINPro-Light"/>
            <w:sz w:val="28"/>
            <w:szCs w:val="28"/>
            <w:lang w:val="en-US"/>
          </w:rPr>
          <w:t xml:space="preserve">activates either input </w:t>
        </w:r>
      </w:ins>
      <w:r w:rsidRPr="00B476BF">
        <w:rPr>
          <w:rFonts w:ascii="DINPro-Light" w:hAnsi="DINPro-Light"/>
          <w:sz w:val="28"/>
          <w:szCs w:val="28"/>
          <w:lang w:val="en-US"/>
        </w:rPr>
        <w:t xml:space="preserve">connector </w:t>
      </w:r>
      <w:ins w:id="48" w:author="Stephan Mauer" w:date="2020-01-10T11:24:00Z">
        <w:r w:rsidR="00752282">
          <w:rPr>
            <w:rFonts w:ascii="DINPro-Light" w:hAnsi="DINPro-Light"/>
            <w:sz w:val="28"/>
            <w:szCs w:val="28"/>
            <w:lang w:val="en-US"/>
          </w:rPr>
          <w:t xml:space="preserve">to </w:t>
        </w:r>
      </w:ins>
      <w:r w:rsidRPr="00B476BF">
        <w:rPr>
          <w:rFonts w:ascii="DINPro-Light" w:hAnsi="DINPro-Light"/>
          <w:sz w:val="28"/>
          <w:szCs w:val="28"/>
          <w:lang w:val="en-US"/>
        </w:rPr>
        <w:t>receive</w:t>
      </w:r>
      <w:del w:id="49" w:author="Stephan Mauer" w:date="2020-01-10T11:24:00Z">
        <w:r w:rsidRPr="00B476BF" w:rsidDel="00752282">
          <w:rPr>
            <w:rFonts w:ascii="DINPro-Light" w:hAnsi="DINPro-Light"/>
            <w:sz w:val="28"/>
            <w:szCs w:val="28"/>
            <w:lang w:val="en-US"/>
          </w:rPr>
          <w:delText>s</w:delText>
        </w:r>
      </w:del>
      <w:r w:rsidRPr="00B476BF">
        <w:rPr>
          <w:rFonts w:ascii="DINPro-Light" w:hAnsi="DINPro-Light"/>
          <w:sz w:val="28"/>
          <w:szCs w:val="28"/>
          <w:lang w:val="en-US"/>
        </w:rPr>
        <w:t xml:space="preserve"> an input signal. The T8V </w:t>
      </w:r>
      <w:del w:id="50" w:author="Stephan Mauer" w:date="2020-01-10T11:24:00Z">
        <w:r w:rsidRPr="00B476BF" w:rsidDel="00752282">
          <w:rPr>
            <w:rFonts w:ascii="DINPro-Light" w:hAnsi="DINPro-Light"/>
            <w:sz w:val="28"/>
            <w:szCs w:val="28"/>
            <w:lang w:val="en-US"/>
          </w:rPr>
          <w:delText xml:space="preserve">can </w:delText>
        </w:r>
      </w:del>
      <w:r w:rsidRPr="00B476BF">
        <w:rPr>
          <w:rFonts w:ascii="DINPro-Light" w:hAnsi="DINPro-Light"/>
          <w:sz w:val="28"/>
          <w:szCs w:val="28"/>
          <w:lang w:val="en-US"/>
        </w:rPr>
        <w:t>automatically accept</w:t>
      </w:r>
      <w:ins w:id="51" w:author="Stephan Mauer" w:date="2020-01-10T11:24:00Z">
        <w:r w:rsidR="00752282">
          <w:rPr>
            <w:rFonts w:ascii="DINPro-Light" w:hAnsi="DINPro-Light"/>
            <w:sz w:val="28"/>
            <w:szCs w:val="28"/>
            <w:lang w:val="en-US"/>
          </w:rPr>
          <w:t>s</w:t>
        </w:r>
      </w:ins>
      <w:r w:rsidRPr="00B476BF">
        <w:rPr>
          <w:rFonts w:ascii="DINPro-Light" w:hAnsi="DINPro-Light"/>
          <w:sz w:val="28"/>
          <w:szCs w:val="28"/>
          <w:lang w:val="en-US"/>
        </w:rPr>
        <w:t xml:space="preserve"> AC voltages ranging from 100</w:t>
      </w:r>
      <w:ins w:id="52" w:author="Stephan Mauer" w:date="2020-01-10T11:24:00Z">
        <w:r w:rsidR="00752282">
          <w:rPr>
            <w:rFonts w:ascii="DINPro-Light" w:hAnsi="DINPro-Light"/>
            <w:sz w:val="28"/>
            <w:szCs w:val="28"/>
            <w:lang w:val="en-US"/>
          </w:rPr>
          <w:t xml:space="preserve"> V</w:t>
        </w:r>
      </w:ins>
      <w:r w:rsidRPr="00B476BF">
        <w:rPr>
          <w:rFonts w:ascii="DINPro-Light" w:hAnsi="DINPro-Light"/>
          <w:sz w:val="28"/>
          <w:szCs w:val="28"/>
          <w:lang w:val="en-US"/>
        </w:rPr>
        <w:t xml:space="preserve"> to 240 V, at 50/60 Hz. Thus, the monitor can be connected to professional and prosumer recording systems, and to both balanced and unbalanced I/O boxes for DAWs—virtually anywhere in the </w:t>
      </w:r>
      <w:r w:rsidRPr="00B476BF">
        <w:rPr>
          <w:rFonts w:ascii="DINPro-Light" w:hAnsi="DINPro-Light"/>
          <w:sz w:val="28"/>
          <w:szCs w:val="28"/>
          <w:lang w:val="en-US"/>
        </w:rPr>
        <w:lastRenderedPageBreak/>
        <w:t xml:space="preserve">developed world with plug and play ease. Two </w:t>
      </w:r>
      <w:ins w:id="53" w:author="Stephan Mauer" w:date="2020-01-10T11:24:00Z">
        <w:r w:rsidR="00752282">
          <w:rPr>
            <w:rFonts w:ascii="DINPro-Light" w:hAnsi="DINPro-Light"/>
            <w:sz w:val="28"/>
            <w:szCs w:val="28"/>
            <w:lang w:val="en-US"/>
          </w:rPr>
          <w:t xml:space="preserve">filters </w:t>
        </w:r>
        <w:r w:rsidR="00752282" w:rsidRPr="00B476BF">
          <w:rPr>
            <w:rFonts w:ascii="DINPro-Light" w:hAnsi="DINPro-Light"/>
            <w:sz w:val="28"/>
            <w:szCs w:val="28"/>
            <w:lang w:val="en-US"/>
          </w:rPr>
          <w:t>boost or cut respective low and high frequencies ±2 dB</w:t>
        </w:r>
        <w:r w:rsidR="00752282">
          <w:rPr>
            <w:rFonts w:ascii="DINPro-Light" w:hAnsi="DINPro-Light"/>
            <w:sz w:val="28"/>
            <w:szCs w:val="28"/>
            <w:lang w:val="en-US"/>
          </w:rPr>
          <w:t xml:space="preserve"> controlled via </w:t>
        </w:r>
      </w:ins>
      <w:r w:rsidRPr="00B476BF">
        <w:rPr>
          <w:rFonts w:ascii="DINPro-Light" w:hAnsi="DINPro-Light"/>
          <w:sz w:val="28"/>
          <w:szCs w:val="28"/>
          <w:lang w:val="en-US"/>
        </w:rPr>
        <w:t xml:space="preserve">3-way switches </w:t>
      </w:r>
      <w:del w:id="54" w:author="Stephan Mauer" w:date="2020-01-10T11:24:00Z">
        <w:r w:rsidRPr="00B476BF" w:rsidDel="00752282">
          <w:rPr>
            <w:rFonts w:ascii="DINPro-Light" w:hAnsi="DINPro-Light"/>
            <w:sz w:val="28"/>
            <w:szCs w:val="28"/>
            <w:lang w:val="en-US"/>
          </w:rPr>
          <w:delText xml:space="preserve">boost or cut respective low and high frequencies ±2 dB </w:delText>
        </w:r>
      </w:del>
      <w:r w:rsidRPr="00B476BF">
        <w:rPr>
          <w:rFonts w:ascii="DINPro-Light" w:hAnsi="DINPro-Light"/>
          <w:sz w:val="28"/>
          <w:szCs w:val="28"/>
          <w:lang w:val="en-US"/>
        </w:rPr>
        <w:t xml:space="preserve">and also provide a ‘flat’ setting. These </w:t>
      </w:r>
      <w:proofErr w:type="spellStart"/>
      <w:r w:rsidRPr="00B476BF">
        <w:rPr>
          <w:rFonts w:ascii="DINPro-Light" w:hAnsi="DINPro-Light"/>
          <w:sz w:val="28"/>
          <w:szCs w:val="28"/>
          <w:lang w:val="en-US"/>
        </w:rPr>
        <w:t>EQ</w:t>
      </w:r>
      <w:ins w:id="55" w:author="Stephan Mauer" w:date="2020-01-10T11:25:00Z">
        <w:r w:rsidR="00752282">
          <w:rPr>
            <w:rFonts w:ascii="DINPro-Light" w:hAnsi="DINPro-Light"/>
            <w:sz w:val="28"/>
            <w:szCs w:val="28"/>
            <w:lang w:val="en-US"/>
          </w:rPr>
          <w:t>s</w:t>
        </w:r>
      </w:ins>
      <w:del w:id="56" w:author="Stephan Mauer" w:date="2020-01-10T11:25:00Z">
        <w:r w:rsidRPr="00B476BF" w:rsidDel="00752282">
          <w:rPr>
            <w:rFonts w:ascii="DINPro-Light" w:hAnsi="DINPro-Light"/>
            <w:sz w:val="28"/>
            <w:szCs w:val="28"/>
            <w:lang w:val="en-US"/>
          </w:rPr>
          <w:delText xml:space="preserve"> switches </w:delText>
        </w:r>
      </w:del>
      <w:r w:rsidRPr="00B476BF">
        <w:rPr>
          <w:rFonts w:ascii="DINPro-Light" w:hAnsi="DINPro-Light"/>
          <w:sz w:val="28"/>
          <w:szCs w:val="28"/>
          <w:lang w:val="en-US"/>
        </w:rPr>
        <w:t>let</w:t>
      </w:r>
      <w:proofErr w:type="spellEnd"/>
      <w:r w:rsidRPr="00B476BF">
        <w:rPr>
          <w:rFonts w:ascii="DINPro-Light" w:hAnsi="DINPro-Light"/>
          <w:sz w:val="28"/>
          <w:szCs w:val="28"/>
          <w:lang w:val="en-US"/>
        </w:rPr>
        <w:t xml:space="preserve"> you tailor the T8V’s frequency responses to </w:t>
      </w:r>
      <w:del w:id="57" w:author="Stephan Mauer" w:date="2020-01-10T11:26:00Z">
        <w:r w:rsidRPr="00B476BF" w:rsidDel="00752282">
          <w:rPr>
            <w:rFonts w:ascii="DINPro-Light" w:hAnsi="DINPro-Light"/>
            <w:sz w:val="28"/>
            <w:szCs w:val="28"/>
            <w:lang w:val="en-US"/>
          </w:rPr>
          <w:delText>fine-tune</w:delText>
        </w:r>
      </w:del>
      <w:ins w:id="58" w:author="Stephan Mauer" w:date="2020-01-10T11:26:00Z">
        <w:r w:rsidR="00752282">
          <w:rPr>
            <w:rFonts w:ascii="DINPro-Light" w:hAnsi="DINPro-Light"/>
            <w:sz w:val="28"/>
            <w:szCs w:val="28"/>
            <w:lang w:val="en-US"/>
          </w:rPr>
          <w:t>adapt</w:t>
        </w:r>
      </w:ins>
      <w:r w:rsidRPr="00B476BF">
        <w:rPr>
          <w:rFonts w:ascii="DINPro-Light" w:hAnsi="DINPro-Light"/>
          <w:sz w:val="28"/>
          <w:szCs w:val="28"/>
          <w:lang w:val="en-US"/>
        </w:rPr>
        <w:t xml:space="preserve"> </w:t>
      </w:r>
      <w:del w:id="59" w:author="Stephan Mauer" w:date="2020-01-10T11:25:00Z">
        <w:r w:rsidRPr="00B476BF" w:rsidDel="00752282">
          <w:rPr>
            <w:rFonts w:ascii="DINPro-Light" w:hAnsi="DINPro-Light"/>
            <w:sz w:val="28"/>
            <w:szCs w:val="28"/>
            <w:lang w:val="en-US"/>
          </w:rPr>
          <w:delText>his</w:delText>
        </w:r>
      </w:del>
      <w:ins w:id="60" w:author="Stephan Mauer" w:date="2020-01-10T11:25:00Z">
        <w:r w:rsidR="00752282">
          <w:rPr>
            <w:rFonts w:ascii="DINPro-Light" w:hAnsi="DINPro-Light"/>
            <w:sz w:val="28"/>
            <w:szCs w:val="28"/>
            <w:lang w:val="en-US"/>
          </w:rPr>
          <w:t xml:space="preserve">the </w:t>
        </w:r>
      </w:ins>
      <w:del w:id="61" w:author="Stephan Mauer" w:date="2020-01-10T11:25:00Z">
        <w:r w:rsidRPr="00B476BF" w:rsidDel="00752282">
          <w:rPr>
            <w:rFonts w:ascii="DINPro-Light" w:hAnsi="DINPro-Light"/>
            <w:sz w:val="28"/>
            <w:szCs w:val="28"/>
            <w:lang w:val="en-US"/>
          </w:rPr>
          <w:delText xml:space="preserve"> performance </w:delText>
        </w:r>
      </w:del>
      <w:ins w:id="62" w:author="Stephan Mauer" w:date="2020-01-10T11:25:00Z">
        <w:r w:rsidR="00752282">
          <w:rPr>
            <w:rFonts w:ascii="DINPro-Light" w:hAnsi="DINPro-Light"/>
            <w:sz w:val="28"/>
            <w:szCs w:val="28"/>
            <w:lang w:val="en-US"/>
          </w:rPr>
          <w:t xml:space="preserve">audio reproduction </w:t>
        </w:r>
      </w:ins>
      <w:r w:rsidRPr="00B476BF">
        <w:rPr>
          <w:rFonts w:ascii="DINPro-Light" w:hAnsi="DINPro-Light"/>
          <w:sz w:val="28"/>
          <w:szCs w:val="28"/>
          <w:lang w:val="en-US"/>
        </w:rPr>
        <w:t xml:space="preserve">when </w:t>
      </w:r>
      <w:del w:id="63" w:author="Stephan Mauer" w:date="2020-01-10T11:25:00Z">
        <w:r w:rsidRPr="00B476BF" w:rsidDel="00752282">
          <w:rPr>
            <w:rFonts w:ascii="DINPro-Light" w:hAnsi="DINPro-Light"/>
            <w:sz w:val="28"/>
            <w:szCs w:val="28"/>
            <w:lang w:val="en-US"/>
          </w:rPr>
          <w:delText xml:space="preserve">mounting them </w:delText>
        </w:r>
      </w:del>
      <w:ins w:id="64" w:author="Stephan Mauer" w:date="2020-01-10T11:25:00Z">
        <w:r w:rsidR="00752282">
          <w:rPr>
            <w:rFonts w:ascii="DINPro-Light" w:hAnsi="DINPro-Light"/>
            <w:sz w:val="28"/>
            <w:szCs w:val="28"/>
            <w:lang w:val="en-US"/>
          </w:rPr>
          <w:t xml:space="preserve">sitting </w:t>
        </w:r>
      </w:ins>
      <w:r w:rsidRPr="00B476BF">
        <w:rPr>
          <w:rFonts w:ascii="DINPro-Light" w:hAnsi="DINPro-Light"/>
          <w:sz w:val="28"/>
          <w:szCs w:val="28"/>
          <w:lang w:val="en-US"/>
        </w:rPr>
        <w:t>on shelves, a table top, or a console</w:t>
      </w:r>
      <w:ins w:id="65" w:author="Stephan Mauer" w:date="2020-01-10T11:25:00Z">
        <w:r w:rsidR="00752282">
          <w:rPr>
            <w:rFonts w:ascii="DINPro-Light" w:hAnsi="DINPro-Light"/>
            <w:sz w:val="28"/>
            <w:szCs w:val="28"/>
            <w:lang w:val="en-US"/>
          </w:rPr>
          <w:t>’s meter</w:t>
        </w:r>
      </w:ins>
      <w:r w:rsidRPr="00B476BF">
        <w:rPr>
          <w:rFonts w:ascii="DINPro-Light" w:hAnsi="DINPro-Light"/>
          <w:sz w:val="28"/>
          <w:szCs w:val="28"/>
          <w:lang w:val="en-US"/>
        </w:rPr>
        <w:t xml:space="preserve"> bridge, and </w:t>
      </w:r>
      <w:del w:id="66" w:author="Stephan Mauer" w:date="2020-01-10T11:26:00Z">
        <w:r w:rsidRPr="00B476BF" w:rsidDel="00752282">
          <w:rPr>
            <w:rFonts w:ascii="DINPro-Light" w:hAnsi="DINPro-Light"/>
            <w:sz w:val="28"/>
            <w:szCs w:val="28"/>
            <w:lang w:val="en-US"/>
          </w:rPr>
          <w:delText>at various distances from</w:delText>
        </w:r>
      </w:del>
      <w:ins w:id="67" w:author="Stephan Mauer" w:date="2020-01-10T11:26:00Z">
        <w:r w:rsidR="00752282">
          <w:rPr>
            <w:rFonts w:ascii="DINPro-Light" w:hAnsi="DINPro-Light"/>
            <w:sz w:val="28"/>
            <w:szCs w:val="28"/>
            <w:lang w:val="en-US"/>
          </w:rPr>
          <w:t>close to</w:t>
        </w:r>
      </w:ins>
      <w:r w:rsidRPr="00B476BF">
        <w:rPr>
          <w:rFonts w:ascii="DINPro-Light" w:hAnsi="DINPro-Light"/>
          <w:sz w:val="28"/>
          <w:szCs w:val="28"/>
          <w:lang w:val="en-US"/>
        </w:rPr>
        <w:t xml:space="preserve"> nearby walls.</w:t>
      </w:r>
    </w:p>
    <w:p w:rsidR="0054594D" w:rsidRPr="00B476BF" w:rsidRDefault="00A20C2F" w:rsidP="0054594D">
      <w:pPr>
        <w:spacing w:after="0"/>
        <w:jc w:val="both"/>
        <w:rPr>
          <w:rFonts w:ascii="DINPro-Light" w:hAnsi="DINPro-Light"/>
          <w:sz w:val="28"/>
          <w:szCs w:val="28"/>
          <w:lang w:val="en-US"/>
        </w:rPr>
      </w:pPr>
    </w:p>
    <w:p w:rsidR="0054594D" w:rsidRPr="00B476BF" w:rsidRDefault="004422BC" w:rsidP="0054594D">
      <w:pPr>
        <w:spacing w:after="0"/>
        <w:jc w:val="both"/>
        <w:rPr>
          <w:rFonts w:ascii="DINPro-Light" w:hAnsi="DINPro-Light"/>
          <w:b/>
          <w:sz w:val="28"/>
          <w:szCs w:val="28"/>
          <w:lang w:val="en-US"/>
        </w:rPr>
      </w:pPr>
      <w:r w:rsidRPr="00B476BF">
        <w:rPr>
          <w:rFonts w:ascii="DINPro-Light" w:hAnsi="DINPro-Light"/>
          <w:b/>
          <w:sz w:val="28"/>
          <w:szCs w:val="28"/>
          <w:lang w:val="en-US"/>
        </w:rPr>
        <w:t xml:space="preserve">8. Features, Benefits, Advantages: </w:t>
      </w:r>
    </w:p>
    <w:p w:rsidR="0054594D" w:rsidRPr="00B476BF" w:rsidRDefault="004422BC" w:rsidP="0054594D">
      <w:pPr>
        <w:spacing w:after="0"/>
        <w:jc w:val="both"/>
        <w:rPr>
          <w:rFonts w:ascii="DINPro-Light" w:hAnsi="DINPro-Light"/>
          <w:sz w:val="28"/>
          <w:szCs w:val="28"/>
          <w:lang w:val="en-US"/>
        </w:rPr>
      </w:pPr>
      <w:r w:rsidRPr="00B476BF">
        <w:rPr>
          <w:rFonts w:ascii="DINPro-Light" w:hAnsi="DINPro-Light"/>
          <w:sz w:val="28"/>
          <w:szCs w:val="28"/>
          <w:lang w:val="en-US"/>
        </w:rPr>
        <w:t>The T8V impresses with a multitude of features that bring real benefits to the user:</w:t>
      </w:r>
    </w:p>
    <w:p w:rsidR="0054594D" w:rsidRPr="00B476BF" w:rsidRDefault="00A20C2F" w:rsidP="0054594D">
      <w:pPr>
        <w:spacing w:after="0"/>
        <w:jc w:val="both"/>
        <w:rPr>
          <w:rFonts w:ascii="DINPro-Light" w:hAnsi="DINPro-Light"/>
          <w:sz w:val="28"/>
          <w:szCs w:val="28"/>
          <w:lang w:val="en-US"/>
        </w:rPr>
      </w:pPr>
    </w:p>
    <w:p w:rsidR="0054594D" w:rsidRPr="00B476BF" w:rsidRDefault="004422BC" w:rsidP="0054594D">
      <w:pPr>
        <w:pStyle w:val="Listenabsatz"/>
        <w:numPr>
          <w:ilvl w:val="0"/>
          <w:numId w:val="5"/>
        </w:numPr>
        <w:spacing w:after="0"/>
        <w:jc w:val="both"/>
        <w:rPr>
          <w:rFonts w:ascii="DINPro-Light" w:hAnsi="DINPro-Light"/>
          <w:sz w:val="28"/>
          <w:szCs w:val="28"/>
          <w:lang w:val="en-US"/>
        </w:rPr>
      </w:pPr>
      <w:r w:rsidRPr="00B476BF">
        <w:rPr>
          <w:rFonts w:ascii="DINPro-Light" w:hAnsi="DINPro-Light"/>
          <w:sz w:val="28"/>
          <w:szCs w:val="28"/>
          <w:lang w:val="en-US"/>
        </w:rPr>
        <w:t>The U-ART tweeter’s 4:1 velocity transfer ratio, in combination with the new Class D amplifiers’ high dynamic range, yield respective maximum peak SPLs of 118 dB per pair. The T8V can therefore handle high monitoring volumes without distortion, which also allows</w:t>
      </w:r>
      <w:del w:id="68" w:author="Stephan Mauer" w:date="2020-01-10T11:26:00Z">
        <w:r w:rsidRPr="00B476BF" w:rsidDel="00752282">
          <w:rPr>
            <w:rFonts w:ascii="DINPro-Light" w:hAnsi="DINPro-Light"/>
            <w:sz w:val="28"/>
            <w:szCs w:val="28"/>
            <w:lang w:val="en-US"/>
          </w:rPr>
          <w:delText xml:space="preserve"> the</w:delText>
        </w:r>
      </w:del>
      <w:ins w:id="69" w:author="Stephan Mauer" w:date="2020-01-10T11:26:00Z">
        <w:r w:rsidR="00752282">
          <w:rPr>
            <w:rFonts w:ascii="DINPro-Light" w:hAnsi="DINPro-Light"/>
            <w:sz w:val="28"/>
            <w:szCs w:val="28"/>
            <w:lang w:val="en-US"/>
          </w:rPr>
          <w:t xml:space="preserve"> a larger</w:t>
        </w:r>
      </w:ins>
      <w:r w:rsidRPr="00B476BF">
        <w:rPr>
          <w:rFonts w:ascii="DINPro-Light" w:hAnsi="DINPro-Light"/>
          <w:sz w:val="28"/>
          <w:szCs w:val="28"/>
          <w:lang w:val="en-US"/>
        </w:rPr>
        <w:t xml:space="preserve"> monitoring distance</w:t>
      </w:r>
      <w:del w:id="70" w:author="Stephan Mauer" w:date="2020-01-10T11:26:00Z">
        <w:r w:rsidRPr="00B476BF" w:rsidDel="00752282">
          <w:rPr>
            <w:rFonts w:ascii="DINPro-Light" w:hAnsi="DINPro-Light"/>
            <w:sz w:val="28"/>
            <w:szCs w:val="28"/>
            <w:lang w:val="en-US"/>
          </w:rPr>
          <w:delText xml:space="preserve"> to be increased</w:delText>
        </w:r>
      </w:del>
      <w:r w:rsidRPr="00B476BF">
        <w:rPr>
          <w:rFonts w:ascii="DINPro-Light" w:hAnsi="DINPro-Light"/>
          <w:sz w:val="28"/>
          <w:szCs w:val="28"/>
          <w:lang w:val="en-US"/>
        </w:rPr>
        <w:t>.</w:t>
      </w:r>
    </w:p>
    <w:p w:rsidR="0054594D" w:rsidRPr="00B476BF" w:rsidRDefault="00A20C2F" w:rsidP="0054594D">
      <w:pPr>
        <w:spacing w:after="0"/>
        <w:jc w:val="both"/>
        <w:rPr>
          <w:rFonts w:ascii="DINPro-Light" w:hAnsi="DINPro-Light"/>
          <w:sz w:val="28"/>
          <w:szCs w:val="28"/>
          <w:lang w:val="en-US"/>
        </w:rPr>
      </w:pPr>
    </w:p>
    <w:p w:rsidR="0054594D" w:rsidRPr="00B476BF" w:rsidRDefault="004422BC" w:rsidP="0054594D">
      <w:pPr>
        <w:pStyle w:val="Listenabsatz"/>
        <w:numPr>
          <w:ilvl w:val="0"/>
          <w:numId w:val="5"/>
        </w:numPr>
        <w:spacing w:after="0"/>
        <w:jc w:val="both"/>
        <w:rPr>
          <w:rFonts w:ascii="DINPro-Light" w:hAnsi="DINPro-Light"/>
          <w:sz w:val="28"/>
          <w:szCs w:val="28"/>
          <w:lang w:val="en-US"/>
        </w:rPr>
      </w:pPr>
      <w:r w:rsidRPr="00B476BF">
        <w:rPr>
          <w:rFonts w:ascii="DINPro-Light" w:hAnsi="DINPro-Light"/>
          <w:sz w:val="28"/>
          <w:szCs w:val="28"/>
          <w:lang w:val="en-US"/>
        </w:rPr>
        <w:t>The tweeter, which reaches up to 25</w:t>
      </w:r>
      <w:ins w:id="71" w:author="Stephan Mauer" w:date="2020-01-10T11:13:00Z">
        <w:r w:rsidR="00D85890">
          <w:rPr>
            <w:rFonts w:ascii="DINPro-Light" w:hAnsi="DINPro-Light"/>
            <w:sz w:val="28"/>
            <w:szCs w:val="28"/>
            <w:lang w:val="en-US"/>
          </w:rPr>
          <w:t xml:space="preserve"> </w:t>
        </w:r>
      </w:ins>
      <w:r w:rsidRPr="00B476BF">
        <w:rPr>
          <w:rFonts w:ascii="DINPro-Light" w:hAnsi="DINPro-Light"/>
          <w:sz w:val="28"/>
          <w:szCs w:val="28"/>
          <w:lang w:val="en-US"/>
        </w:rPr>
        <w:t xml:space="preserve">kHz, </w:t>
      </w:r>
      <w:del w:id="72" w:author="Stephan Mauer" w:date="2020-01-10T11:27:00Z">
        <w:r w:rsidRPr="00B476BF" w:rsidDel="00752282">
          <w:rPr>
            <w:rFonts w:ascii="DINPro-Light" w:hAnsi="DINPro-Light"/>
            <w:sz w:val="28"/>
            <w:szCs w:val="28"/>
            <w:lang w:val="en-US"/>
          </w:rPr>
          <w:delText xml:space="preserve">plays </w:delText>
        </w:r>
      </w:del>
      <w:ins w:id="73" w:author="Stephan Mauer" w:date="2020-01-10T11:27:00Z">
        <w:r w:rsidR="00752282">
          <w:rPr>
            <w:rFonts w:ascii="DINPro-Light" w:hAnsi="DINPro-Light"/>
            <w:sz w:val="28"/>
            <w:szCs w:val="28"/>
            <w:lang w:val="en-US"/>
          </w:rPr>
          <w:t>works</w:t>
        </w:r>
        <w:r w:rsidR="00752282" w:rsidRPr="00B476BF">
          <w:rPr>
            <w:rFonts w:ascii="DINPro-Light" w:hAnsi="DINPro-Light"/>
            <w:sz w:val="28"/>
            <w:szCs w:val="28"/>
            <w:lang w:val="en-US"/>
          </w:rPr>
          <w:t xml:space="preserve"> </w:t>
        </w:r>
      </w:ins>
      <w:del w:id="74" w:author="Stephan Mauer" w:date="2020-01-10T11:27:00Z">
        <w:r w:rsidRPr="00B476BF" w:rsidDel="00752282">
          <w:rPr>
            <w:rFonts w:ascii="DINPro-Light" w:hAnsi="DINPro-Light"/>
            <w:sz w:val="28"/>
            <w:szCs w:val="28"/>
            <w:lang w:val="en-US"/>
          </w:rPr>
          <w:delText>in</w:delText>
        </w:r>
      </w:del>
      <w:ins w:id="75" w:author="Stephan Mauer" w:date="2020-01-10T11:27:00Z">
        <w:r w:rsidR="00752282">
          <w:rPr>
            <w:rFonts w:ascii="DINPro-Light" w:hAnsi="DINPro-Light"/>
            <w:sz w:val="28"/>
            <w:szCs w:val="28"/>
            <w:lang w:val="en-US"/>
          </w:rPr>
          <w:t>as</w:t>
        </w:r>
      </w:ins>
      <w:r w:rsidRPr="00B476BF">
        <w:rPr>
          <w:rFonts w:ascii="DINPro-Light" w:hAnsi="DINPro-Light"/>
          <w:sz w:val="28"/>
          <w:szCs w:val="28"/>
          <w:lang w:val="en-US"/>
        </w:rPr>
        <w:t xml:space="preserve"> a team with the HPS Waveguide. This allows an optimal radiation of the high frequencies, which means the advantage of a larger</w:t>
      </w:r>
      <w:ins w:id="76" w:author="Stephan Mauer" w:date="2020-01-10T11:27:00Z">
        <w:r w:rsidR="00752282">
          <w:rPr>
            <w:rFonts w:ascii="DINPro-Light" w:hAnsi="DINPro-Light"/>
            <w:sz w:val="28"/>
            <w:szCs w:val="28"/>
            <w:lang w:val="en-US"/>
          </w:rPr>
          <w:t>, more controlled</w:t>
        </w:r>
      </w:ins>
      <w:r w:rsidRPr="00B476BF">
        <w:rPr>
          <w:rFonts w:ascii="DINPro-Light" w:hAnsi="DINPro-Light"/>
          <w:sz w:val="28"/>
          <w:szCs w:val="28"/>
          <w:lang w:val="en-US"/>
        </w:rPr>
        <w:t xml:space="preserve"> sweet spot for the user. In other words: its working </w:t>
      </w:r>
      <w:del w:id="77" w:author="Stephan Mauer" w:date="2020-01-10T11:27:00Z">
        <w:r w:rsidRPr="00B476BF" w:rsidDel="00752282">
          <w:rPr>
            <w:rFonts w:ascii="DINPro-Light" w:hAnsi="DINPro-Light"/>
            <w:sz w:val="28"/>
            <w:szCs w:val="28"/>
            <w:lang w:val="en-US"/>
          </w:rPr>
          <w:delText>range</w:delText>
        </w:r>
      </w:del>
      <w:ins w:id="78" w:author="Stephan Mauer" w:date="2020-01-10T11:27:00Z">
        <w:r w:rsidR="00752282">
          <w:rPr>
            <w:rFonts w:ascii="DINPro-Light" w:hAnsi="DINPro-Light"/>
            <w:sz w:val="28"/>
            <w:szCs w:val="28"/>
            <w:lang w:val="en-US"/>
          </w:rPr>
          <w:t>area</w:t>
        </w:r>
        <w:r w:rsidR="00752282">
          <w:rPr>
            <w:rFonts w:ascii="DINPro-Light" w:hAnsi="DINPro-Light"/>
            <w:sz w:val="28"/>
            <w:szCs w:val="28"/>
            <w:lang w:val="en-US"/>
          </w:rPr>
          <w:t xml:space="preserve"> </w:t>
        </w:r>
        <w:r w:rsidR="00752282">
          <w:rPr>
            <w:rFonts w:ascii="DINPro-Light" w:hAnsi="DINPro-Light"/>
            <w:sz w:val="28"/>
            <w:szCs w:val="28"/>
            <w:lang w:val="en-US"/>
          </w:rPr>
          <w:t>in your room</w:t>
        </w:r>
      </w:ins>
      <w:r w:rsidRPr="00B476BF">
        <w:rPr>
          <w:rFonts w:ascii="DINPro-Light" w:hAnsi="DINPro-Light"/>
          <w:sz w:val="28"/>
          <w:szCs w:val="28"/>
          <w:lang w:val="en-US"/>
        </w:rPr>
        <w:t xml:space="preserve"> is increased without any loss of quality. By the way, the T8V is also the only 8" loudspeaker in the entry-level segment with a high-resolution AMT tweeter.</w:t>
      </w:r>
    </w:p>
    <w:p w:rsidR="0054594D" w:rsidRPr="00B476BF" w:rsidRDefault="00A20C2F" w:rsidP="0054594D">
      <w:pPr>
        <w:spacing w:after="0"/>
        <w:jc w:val="both"/>
        <w:rPr>
          <w:rFonts w:ascii="DINPro-Light" w:hAnsi="DINPro-Light"/>
          <w:sz w:val="28"/>
          <w:szCs w:val="28"/>
          <w:lang w:val="en-US"/>
        </w:rPr>
      </w:pPr>
    </w:p>
    <w:p w:rsidR="005A3191" w:rsidRPr="00B476BF" w:rsidRDefault="004422BC" w:rsidP="0054594D">
      <w:pPr>
        <w:pStyle w:val="Listenabsatz"/>
        <w:numPr>
          <w:ilvl w:val="0"/>
          <w:numId w:val="5"/>
        </w:numPr>
        <w:spacing w:after="0"/>
        <w:jc w:val="both"/>
        <w:rPr>
          <w:rFonts w:ascii="DINPro-Light" w:hAnsi="DINPro-Light"/>
          <w:sz w:val="28"/>
          <w:szCs w:val="28"/>
          <w:lang w:val="en-US"/>
        </w:rPr>
      </w:pPr>
      <w:r w:rsidRPr="00B476BF">
        <w:rPr>
          <w:rFonts w:ascii="DINPro-Light" w:hAnsi="DINPro-Light"/>
          <w:sz w:val="28"/>
          <w:szCs w:val="28"/>
          <w:lang w:val="en-US"/>
        </w:rPr>
        <w:t xml:space="preserve">The T8V </w:t>
      </w:r>
      <w:del w:id="79" w:author="Stephan Mauer" w:date="2020-01-10T11:28:00Z">
        <w:r w:rsidRPr="00B476BF" w:rsidDel="00752282">
          <w:rPr>
            <w:rFonts w:ascii="DINPro-Light" w:hAnsi="DINPro-Light"/>
            <w:sz w:val="28"/>
            <w:szCs w:val="28"/>
            <w:lang w:val="en-US"/>
          </w:rPr>
          <w:delText xml:space="preserve">goes </w:delText>
        </w:r>
      </w:del>
      <w:ins w:id="80" w:author="Stephan Mauer" w:date="2020-01-10T11:28:00Z">
        <w:r w:rsidR="00752282">
          <w:rPr>
            <w:rFonts w:ascii="DINPro-Light" w:hAnsi="DINPro-Light"/>
            <w:sz w:val="28"/>
            <w:szCs w:val="28"/>
            <w:lang w:val="en-US"/>
          </w:rPr>
          <w:t>extends</w:t>
        </w:r>
        <w:r w:rsidR="00752282" w:rsidRPr="00B476BF">
          <w:rPr>
            <w:rFonts w:ascii="DINPro-Light" w:hAnsi="DINPro-Light"/>
            <w:sz w:val="28"/>
            <w:szCs w:val="28"/>
            <w:lang w:val="en-US"/>
          </w:rPr>
          <w:t xml:space="preserve"> </w:t>
        </w:r>
      </w:ins>
      <w:r w:rsidRPr="00B476BF">
        <w:rPr>
          <w:rFonts w:ascii="DINPro-Light" w:hAnsi="DINPro-Light"/>
          <w:sz w:val="28"/>
          <w:szCs w:val="28"/>
          <w:lang w:val="en-US"/>
        </w:rPr>
        <w:t xml:space="preserve">down to 33 Hz and is therefore especially suitable for users who produce bass-heavy music like </w:t>
      </w:r>
      <w:proofErr w:type="spellStart"/>
      <w:r w:rsidRPr="00B476BF">
        <w:rPr>
          <w:rFonts w:ascii="DINPro-Light" w:hAnsi="DINPro-Light"/>
          <w:sz w:val="28"/>
          <w:szCs w:val="28"/>
          <w:lang w:val="en-US"/>
        </w:rPr>
        <w:t>drum'n'bass</w:t>
      </w:r>
      <w:proofErr w:type="spellEnd"/>
      <w:r w:rsidRPr="00B476BF">
        <w:rPr>
          <w:rFonts w:ascii="DINPro-Light" w:hAnsi="DINPro-Light"/>
          <w:sz w:val="28"/>
          <w:szCs w:val="28"/>
          <w:lang w:val="en-US"/>
        </w:rPr>
        <w:t>, house, ambient, dub, IDM, but also bass-heavy non-electronic music like funk, metal, blues or pop.</w:t>
      </w:r>
    </w:p>
    <w:p w:rsidR="0054594D" w:rsidRPr="00B476BF" w:rsidRDefault="00A20C2F" w:rsidP="005A3191">
      <w:pPr>
        <w:spacing w:after="0"/>
        <w:jc w:val="both"/>
        <w:rPr>
          <w:rFonts w:ascii="DINPro-Light" w:hAnsi="DINPro-Light"/>
          <w:sz w:val="28"/>
          <w:szCs w:val="28"/>
          <w:lang w:val="en-US"/>
        </w:rPr>
      </w:pPr>
    </w:p>
    <w:p w:rsidR="0054594D" w:rsidRPr="00B476BF" w:rsidRDefault="004422BC" w:rsidP="0054594D">
      <w:pPr>
        <w:spacing w:after="0"/>
        <w:jc w:val="both"/>
        <w:rPr>
          <w:rFonts w:ascii="DINPro-Light" w:hAnsi="DINPro-Light"/>
          <w:sz w:val="28"/>
          <w:szCs w:val="28"/>
          <w:lang w:val="en-US"/>
        </w:rPr>
      </w:pPr>
      <w:r w:rsidRPr="00B476BF">
        <w:rPr>
          <w:rFonts w:ascii="DINPro-Light" w:hAnsi="DINPro-Light"/>
          <w:sz w:val="28"/>
          <w:szCs w:val="28"/>
          <w:lang w:val="en-US"/>
        </w:rPr>
        <w:t xml:space="preserve">The T8V is the perfect studio speaker for those who have always wanted to work with an 8" monitor from ADAM Audio, but where </w:t>
      </w:r>
      <w:del w:id="81" w:author="Stephan Mauer" w:date="2020-01-10T11:28:00Z">
        <w:r w:rsidRPr="00B476BF" w:rsidDel="00752282">
          <w:rPr>
            <w:rFonts w:ascii="DINPro-Light" w:hAnsi="DINPro-Light"/>
            <w:sz w:val="28"/>
            <w:szCs w:val="28"/>
            <w:lang w:val="en-US"/>
          </w:rPr>
          <w:delText xml:space="preserve">the </w:delText>
        </w:r>
      </w:del>
      <w:r w:rsidRPr="00B476BF">
        <w:rPr>
          <w:rFonts w:ascii="DINPro-Light" w:hAnsi="DINPro-Light"/>
          <w:sz w:val="28"/>
          <w:szCs w:val="28"/>
          <w:lang w:val="en-US"/>
        </w:rPr>
        <w:t>budget</w:t>
      </w:r>
      <w:ins w:id="82" w:author="Stephan Mauer" w:date="2020-01-10T11:28:00Z">
        <w:r w:rsidR="00752282">
          <w:rPr>
            <w:rFonts w:ascii="DINPro-Light" w:hAnsi="DINPro-Light"/>
            <w:sz w:val="28"/>
            <w:szCs w:val="28"/>
            <w:lang w:val="en-US"/>
          </w:rPr>
          <w:t>s</w:t>
        </w:r>
      </w:ins>
      <w:r w:rsidRPr="00B476BF">
        <w:rPr>
          <w:rFonts w:ascii="DINPro-Light" w:hAnsi="DINPro-Light"/>
          <w:sz w:val="28"/>
          <w:szCs w:val="28"/>
          <w:lang w:val="en-US"/>
        </w:rPr>
        <w:t xml:space="preserve"> ha</w:t>
      </w:r>
      <w:del w:id="83" w:author="Stephan Mauer" w:date="2020-01-10T11:28:00Z">
        <w:r w:rsidRPr="00B476BF" w:rsidDel="00752282">
          <w:rPr>
            <w:rFonts w:ascii="DINPro-Light" w:hAnsi="DINPro-Light"/>
            <w:sz w:val="28"/>
            <w:szCs w:val="28"/>
            <w:lang w:val="en-US"/>
          </w:rPr>
          <w:delText>s</w:delText>
        </w:r>
      </w:del>
      <w:ins w:id="84" w:author="Stephan Mauer" w:date="2020-01-10T11:28:00Z">
        <w:r w:rsidR="00752282">
          <w:rPr>
            <w:rFonts w:ascii="DINPro-Light" w:hAnsi="DINPro-Light"/>
            <w:sz w:val="28"/>
            <w:szCs w:val="28"/>
            <w:lang w:val="en-US"/>
          </w:rPr>
          <w:t>ve</w:t>
        </w:r>
      </w:ins>
      <w:r w:rsidRPr="00B476BF">
        <w:rPr>
          <w:rFonts w:ascii="DINPro-Light" w:hAnsi="DINPro-Light"/>
          <w:sz w:val="28"/>
          <w:szCs w:val="28"/>
          <w:lang w:val="en-US"/>
        </w:rPr>
        <w:t xml:space="preserve"> been insufficient. </w:t>
      </w:r>
      <w:bookmarkStart w:id="85" w:name="_GoBack"/>
      <w:bookmarkEnd w:id="85"/>
      <w:r w:rsidRPr="00B476BF">
        <w:rPr>
          <w:rFonts w:ascii="DINPro-Light" w:hAnsi="DINPro-Light"/>
          <w:sz w:val="28"/>
          <w:szCs w:val="28"/>
          <w:lang w:val="en-US"/>
        </w:rPr>
        <w:t>The 5-year warranty gives users additional security and the certainty of having purchased a quality product.</w:t>
      </w:r>
    </w:p>
    <w:p w:rsidR="0054594D" w:rsidRPr="00B476BF" w:rsidRDefault="00A20C2F" w:rsidP="0054594D">
      <w:pPr>
        <w:spacing w:after="0"/>
        <w:jc w:val="both"/>
        <w:rPr>
          <w:rFonts w:ascii="DINPro-Light" w:hAnsi="DINPro-Light"/>
          <w:sz w:val="28"/>
          <w:szCs w:val="28"/>
          <w:lang w:val="en-US"/>
        </w:rPr>
      </w:pPr>
    </w:p>
    <w:p w:rsidR="0054594D" w:rsidRPr="005A3191" w:rsidRDefault="004422BC" w:rsidP="0054594D">
      <w:pPr>
        <w:spacing w:after="0"/>
        <w:jc w:val="both"/>
        <w:rPr>
          <w:rFonts w:ascii="DINPro-Light" w:hAnsi="DINPro-Light"/>
          <w:b/>
          <w:sz w:val="28"/>
          <w:szCs w:val="28"/>
        </w:rPr>
      </w:pPr>
      <w:r>
        <w:rPr>
          <w:rFonts w:ascii="DINPro-Light" w:hAnsi="DINPro-Light"/>
          <w:b/>
          <w:sz w:val="28"/>
          <w:szCs w:val="28"/>
        </w:rPr>
        <w:t>9</w:t>
      </w:r>
      <w:r w:rsidRPr="005A3191">
        <w:rPr>
          <w:rFonts w:ascii="DINPro-Light" w:hAnsi="DINPro-Light"/>
          <w:b/>
          <w:sz w:val="28"/>
          <w:szCs w:val="28"/>
        </w:rPr>
        <w:t>. Pricing</w:t>
      </w:r>
    </w:p>
    <w:p w:rsidR="00B470E7" w:rsidRPr="005A3191" w:rsidRDefault="004422BC" w:rsidP="0054594D">
      <w:pPr>
        <w:spacing w:after="0"/>
        <w:jc w:val="both"/>
        <w:rPr>
          <w:rFonts w:ascii="DINPro-Light" w:hAnsi="DINPro-Light"/>
          <w:b/>
          <w:sz w:val="28"/>
          <w:szCs w:val="28"/>
        </w:rPr>
      </w:pPr>
      <w:r w:rsidRPr="005A3191">
        <w:rPr>
          <w:rFonts w:ascii="DINPro-Light" w:hAnsi="DINPro-Light"/>
          <w:b/>
          <w:sz w:val="28"/>
          <w:szCs w:val="28"/>
        </w:rPr>
        <w:lastRenderedPageBreak/>
        <w:t xml:space="preserve">10. </w:t>
      </w:r>
      <w:proofErr w:type="spellStart"/>
      <w:r w:rsidRPr="005A3191">
        <w:rPr>
          <w:rFonts w:ascii="DINPro-Light" w:hAnsi="DINPro-Light"/>
          <w:b/>
          <w:sz w:val="28"/>
          <w:szCs w:val="28"/>
        </w:rPr>
        <w:t>Complete</w:t>
      </w:r>
      <w:proofErr w:type="spellEnd"/>
      <w:r w:rsidRPr="005A3191">
        <w:rPr>
          <w:rFonts w:ascii="DINPro-Light" w:hAnsi="DINPro-Light"/>
          <w:b/>
          <w:sz w:val="28"/>
          <w:szCs w:val="28"/>
        </w:rPr>
        <w:t xml:space="preserve"> </w:t>
      </w:r>
      <w:proofErr w:type="spellStart"/>
      <w:r w:rsidRPr="005A3191">
        <w:rPr>
          <w:rFonts w:ascii="DINPro-Light" w:hAnsi="DINPro-Light"/>
          <w:b/>
          <w:sz w:val="28"/>
          <w:szCs w:val="28"/>
        </w:rPr>
        <w:t>technical</w:t>
      </w:r>
      <w:proofErr w:type="spellEnd"/>
      <w:r w:rsidRPr="005A3191">
        <w:rPr>
          <w:rFonts w:ascii="DINPro-Light" w:hAnsi="DINPro-Light"/>
          <w:b/>
          <w:sz w:val="28"/>
          <w:szCs w:val="28"/>
        </w:rPr>
        <w:t xml:space="preserve"> </w:t>
      </w:r>
      <w:proofErr w:type="spellStart"/>
      <w:r w:rsidRPr="005A3191">
        <w:rPr>
          <w:rFonts w:ascii="DINPro-Light" w:hAnsi="DINPro-Light"/>
          <w:b/>
          <w:sz w:val="28"/>
          <w:szCs w:val="28"/>
        </w:rPr>
        <w:t>data</w:t>
      </w:r>
      <w:proofErr w:type="spellEnd"/>
    </w:p>
    <w:sectPr w:rsidR="00B470E7" w:rsidRPr="005A3191" w:rsidSect="00623D46">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0C2F" w:rsidRDefault="00A20C2F" w:rsidP="00945DE3">
      <w:pPr>
        <w:spacing w:after="0" w:line="240" w:lineRule="auto"/>
      </w:pPr>
      <w:r>
        <w:separator/>
      </w:r>
    </w:p>
  </w:endnote>
  <w:endnote w:type="continuationSeparator" w:id="0">
    <w:p w:rsidR="00A20C2F" w:rsidRDefault="00A20C2F" w:rsidP="00945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Light">
    <w:panose1 w:val="020B0504020201010104"/>
    <w:charset w:val="00"/>
    <w:family w:val="swiss"/>
    <w:notTrueType/>
    <w:pitch w:val="variable"/>
    <w:sig w:usb0="A00002FF" w:usb1="4000A47B"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Geneva"/>
    <w:panose1 w:val="020B0502040204020203"/>
    <w:charset w:val="00"/>
    <w:family w:val="swiss"/>
    <w:pitch w:val="variable"/>
    <w:sig w:usb0="E4002EFF" w:usb1="C000E47F" w:usb2="00000009" w:usb3="00000000" w:csb0="000001FF" w:csb1="00000000"/>
  </w:font>
  <w:font w:name="DINPro-Bold">
    <w:panose1 w:val="020B0804020201010104"/>
    <w:charset w:val="00"/>
    <w:family w:val="swiss"/>
    <w:notTrueType/>
    <w:pitch w:val="variable"/>
    <w:sig w:usb0="A00002FF" w:usb1="4000A47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94D" w:rsidRPr="004C0117" w:rsidRDefault="004422BC" w:rsidP="00C460FA">
    <w:pPr>
      <w:pStyle w:val="Fuzeile"/>
      <w:rPr>
        <w:rFonts w:ascii="DINPro-Light" w:hAnsi="DINPro-Light"/>
        <w:sz w:val="20"/>
        <w:szCs w:val="20"/>
      </w:rPr>
    </w:pPr>
    <w:r w:rsidRPr="004C0117">
      <w:rPr>
        <w:rFonts w:ascii="DINPro-Light" w:hAnsi="DINPro-Light"/>
        <w:sz w:val="20"/>
        <w:szCs w:val="20"/>
      </w:rPr>
      <w:t>INTERNES MEMO</w:t>
    </w:r>
    <w:r w:rsidRPr="004C0117">
      <w:rPr>
        <w:rFonts w:ascii="DINPro-Light" w:hAnsi="DINPro-Light"/>
        <w:sz w:val="20"/>
        <w:szCs w:val="20"/>
      </w:rPr>
      <w:tab/>
      <w:t xml:space="preserve">SEITE </w:t>
    </w:r>
    <w:sdt>
      <w:sdtPr>
        <w:rPr>
          <w:rFonts w:ascii="DINPro-Light" w:hAnsi="DINPro-Light"/>
          <w:sz w:val="20"/>
          <w:szCs w:val="20"/>
        </w:rPr>
        <w:id w:val="-1152906023"/>
        <w:docPartObj>
          <w:docPartGallery w:val="Page Numbers (Bottom of Page)"/>
          <w:docPartUnique/>
        </w:docPartObj>
      </w:sdtPr>
      <w:sdtEndPr/>
      <w:sdtContent>
        <w:r w:rsidR="00240BB2">
          <w:fldChar w:fldCharType="begin"/>
        </w:r>
        <w:r w:rsidR="00240BB2">
          <w:instrText>PAGE   \* MERGEFORMAT</w:instrText>
        </w:r>
        <w:r w:rsidR="00240BB2">
          <w:fldChar w:fldCharType="separate"/>
        </w:r>
        <w:r w:rsidRPr="005A3191">
          <w:rPr>
            <w:rFonts w:ascii="DINPro-Light" w:hAnsi="DINPro-Light"/>
            <w:noProof/>
            <w:sz w:val="20"/>
            <w:szCs w:val="20"/>
          </w:rPr>
          <w:t>2</w:t>
        </w:r>
        <w:r w:rsidR="00240BB2">
          <w:rPr>
            <w:rFonts w:ascii="DINPro-Light" w:hAnsi="DINPro-Light"/>
            <w:noProof/>
            <w:sz w:val="20"/>
            <w:szCs w:val="20"/>
          </w:rPr>
          <w:fldChar w:fldCharType="end"/>
        </w:r>
        <w:r w:rsidRPr="004C0117">
          <w:rPr>
            <w:rFonts w:ascii="DINPro-Light" w:hAnsi="DINPro-Light"/>
            <w:sz w:val="20"/>
            <w:szCs w:val="20"/>
          </w:rPr>
          <w:t xml:space="preserve"> VON </w:t>
        </w:r>
        <w:fldSimple w:instr=" NUMPAGES   \* MERGEFORMAT ">
          <w:r w:rsidRPr="005A3191">
            <w:rPr>
              <w:rFonts w:ascii="DINPro-Light" w:hAnsi="DINPro-Light"/>
              <w:noProof/>
              <w:sz w:val="20"/>
              <w:szCs w:val="20"/>
            </w:rPr>
            <w:t>3</w:t>
          </w:r>
        </w:fldSimple>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0C2F" w:rsidRDefault="00A20C2F" w:rsidP="00945DE3">
      <w:pPr>
        <w:spacing w:after="0" w:line="240" w:lineRule="auto"/>
      </w:pPr>
      <w:r>
        <w:separator/>
      </w:r>
    </w:p>
  </w:footnote>
  <w:footnote w:type="continuationSeparator" w:id="0">
    <w:p w:rsidR="00A20C2F" w:rsidRDefault="00A20C2F" w:rsidP="00945D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94D" w:rsidRDefault="00A20C2F">
    <w:pPr>
      <w:pStyle w:val="Kopfzeile"/>
    </w:pPr>
  </w:p>
  <w:p w:rsidR="0054594D" w:rsidRDefault="004422BC">
    <w:pPr>
      <w:pStyle w:val="Kopfzeile"/>
    </w:pPr>
    <w:r>
      <w:rPr>
        <w:noProof/>
        <w:lang w:eastAsia="de-DE"/>
      </w:rPr>
      <w:drawing>
        <wp:anchor distT="0" distB="0" distL="114300" distR="114300" simplePos="0" relativeHeight="251658240" behindDoc="1" locked="0" layoutInCell="1" allowOverlap="1">
          <wp:simplePos x="0" y="0"/>
          <wp:positionH relativeFrom="leftMargin">
            <wp:posOffset>-1117600</wp:posOffset>
          </wp:positionH>
          <wp:positionV relativeFrom="paragraph">
            <wp:posOffset>-129985</wp:posOffset>
          </wp:positionV>
          <wp:extent cx="1697355" cy="3649345"/>
          <wp:effectExtent l="0" t="0" r="0" b="8255"/>
          <wp:wrapNone/>
          <wp:docPr id="1" name="Grafik 1" descr="ADAMAudioKeyvis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AMAudioKeyvisual"/>
                  <pic:cNvPicPr>
                    <a:picLocks noChangeAspect="1" noChangeArrowheads="1"/>
                  </pic:cNvPicPr>
                </pic:nvPicPr>
                <pic:blipFill>
                  <a:blip r:embed="rId1">
                    <a:extLst>
                      <a:ext uri="{28A0092B-C50C-407E-A947-70E740481C1C}">
                        <a14:useLocalDpi xmlns:a14="http://schemas.microsoft.com/office/drawing/2010/main" val="0"/>
                      </a:ext>
                    </a:extLst>
                  </a:blip>
                  <a:srcRect t="27592" r="-1712"/>
                  <a:stretch>
                    <a:fillRect/>
                  </a:stretch>
                </pic:blipFill>
                <pic:spPr bwMode="auto">
                  <a:xfrm>
                    <a:off x="0" y="0"/>
                    <a:ext cx="1697355" cy="3649345"/>
                  </a:xfrm>
                  <a:prstGeom prst="rect">
                    <a:avLst/>
                  </a:prstGeom>
                  <a:noFill/>
                </pic:spPr>
              </pic:pic>
            </a:graphicData>
          </a:graphic>
        </wp:anchor>
      </w:drawing>
    </w:r>
    <w:r>
      <w:rPr>
        <w:noProof/>
        <w:lang w:eastAsia="de-DE"/>
      </w:rPr>
      <w:drawing>
        <wp:anchor distT="0" distB="0" distL="114300" distR="114300" simplePos="0" relativeHeight="251659264" behindDoc="0" locked="0" layoutInCell="1" allowOverlap="1">
          <wp:simplePos x="0" y="0"/>
          <wp:positionH relativeFrom="column">
            <wp:posOffset>3768973</wp:posOffset>
          </wp:positionH>
          <wp:positionV relativeFrom="paragraph">
            <wp:posOffset>-287342</wp:posOffset>
          </wp:positionV>
          <wp:extent cx="2870380" cy="720000"/>
          <wp:effectExtent l="0" t="0" r="0" b="0"/>
          <wp:wrapNone/>
          <wp:docPr id="2" name="Grafik 2" descr="AA_logo_cmyk_300dpi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A_logo_cmyk_300dpi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70380" cy="720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E450B6"/>
    <w:multiLevelType w:val="hybridMultilevel"/>
    <w:tmpl w:val="4962B8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6C34E24"/>
    <w:multiLevelType w:val="hybridMultilevel"/>
    <w:tmpl w:val="E32CBFE4"/>
    <w:lvl w:ilvl="0" w:tplc="61545114">
      <w:numFmt w:val="bullet"/>
      <w:lvlText w:val="-"/>
      <w:lvlJc w:val="left"/>
      <w:pPr>
        <w:ind w:left="1428" w:hanging="360"/>
      </w:pPr>
      <w:rPr>
        <w:rFonts w:ascii="DINPro-Light" w:eastAsiaTheme="minorHAnsi" w:hAnsi="DINPro-Light" w:cstheme="minorBidi" w:hint="default"/>
      </w:rPr>
    </w:lvl>
    <w:lvl w:ilvl="1" w:tplc="04070003" w:tentative="1">
      <w:start w:val="1"/>
      <w:numFmt w:val="bullet"/>
      <w:lvlText w:val="o"/>
      <w:lvlJc w:val="left"/>
      <w:pPr>
        <w:ind w:left="2148" w:hanging="360"/>
      </w:pPr>
      <w:rPr>
        <w:rFonts w:ascii="Courier New" w:hAnsi="Courier New" w:cs="Arial"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Arial"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Arial" w:hint="default"/>
      </w:rPr>
    </w:lvl>
    <w:lvl w:ilvl="8" w:tplc="04070005" w:tentative="1">
      <w:start w:val="1"/>
      <w:numFmt w:val="bullet"/>
      <w:lvlText w:val=""/>
      <w:lvlJc w:val="left"/>
      <w:pPr>
        <w:ind w:left="7188" w:hanging="360"/>
      </w:pPr>
      <w:rPr>
        <w:rFonts w:ascii="Wingdings" w:hAnsi="Wingdings" w:hint="default"/>
      </w:rPr>
    </w:lvl>
  </w:abstractNum>
  <w:abstractNum w:abstractNumId="2" w15:restartNumberingAfterBreak="0">
    <w:nsid w:val="2DE5560E"/>
    <w:multiLevelType w:val="hybridMultilevel"/>
    <w:tmpl w:val="3030220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441D98"/>
    <w:multiLevelType w:val="hybridMultilevel"/>
    <w:tmpl w:val="EF6ECDEC"/>
    <w:lvl w:ilvl="0" w:tplc="2252FF2A">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Aria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Arial"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Arial"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789A7FA4"/>
    <w:multiLevelType w:val="hybridMultilevel"/>
    <w:tmpl w:val="F828C32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phan Mauer">
    <w15:presenceInfo w15:providerId="AD" w15:userId="S-1-5-21-2158006236-685885511-3410342503-27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1AB"/>
    <w:rsid w:val="00240BB2"/>
    <w:rsid w:val="004422BC"/>
    <w:rsid w:val="004C2166"/>
    <w:rsid w:val="00752282"/>
    <w:rsid w:val="00A20C2F"/>
    <w:rsid w:val="00B476BF"/>
    <w:rsid w:val="00C46973"/>
    <w:rsid w:val="00D85890"/>
    <w:rsid w:val="00E621AB"/>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FFC9B"/>
  <w15:docId w15:val="{3EBB0CCD-F8FD-4777-8F0D-A186C8C3E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23D4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E5BE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E5BE9"/>
    <w:rPr>
      <w:rFonts w:ascii="Segoe UI" w:hAnsi="Segoe UI" w:cs="Segoe UI"/>
      <w:sz w:val="18"/>
      <w:szCs w:val="18"/>
    </w:rPr>
  </w:style>
  <w:style w:type="paragraph" w:styleId="Listenabsatz">
    <w:name w:val="List Paragraph"/>
    <w:basedOn w:val="Standard"/>
    <w:uiPriority w:val="34"/>
    <w:qFormat/>
    <w:rsid w:val="00EE3789"/>
    <w:pPr>
      <w:ind w:left="720"/>
      <w:contextualSpacing/>
    </w:pPr>
  </w:style>
  <w:style w:type="paragraph" w:styleId="Kopfzeile">
    <w:name w:val="header"/>
    <w:basedOn w:val="Standard"/>
    <w:link w:val="KopfzeileZchn"/>
    <w:uiPriority w:val="99"/>
    <w:unhideWhenUsed/>
    <w:rsid w:val="00945D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45DE3"/>
  </w:style>
  <w:style w:type="paragraph" w:styleId="Fuzeile">
    <w:name w:val="footer"/>
    <w:basedOn w:val="Standard"/>
    <w:link w:val="FuzeileZchn"/>
    <w:uiPriority w:val="99"/>
    <w:unhideWhenUsed/>
    <w:rsid w:val="00945D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45DE3"/>
  </w:style>
  <w:style w:type="table" w:styleId="Tabellenraster">
    <w:name w:val="Table Grid"/>
    <w:basedOn w:val="NormaleTabelle"/>
    <w:uiPriority w:val="39"/>
    <w:rsid w:val="00883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bsatz-Standardschriftart"/>
    <w:rsid w:val="00B151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909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755</Words>
  <Characters>4760</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Wehkamp</dc:creator>
  <cp:keywords/>
  <dc:description/>
  <cp:lastModifiedBy>Stephan Mauer</cp:lastModifiedBy>
  <cp:revision>3</cp:revision>
  <cp:lastPrinted>2017-01-24T10:11:00Z</cp:lastPrinted>
  <dcterms:created xsi:type="dcterms:W3CDTF">2020-01-09T17:43:00Z</dcterms:created>
  <dcterms:modified xsi:type="dcterms:W3CDTF">2020-01-10T10:28:00Z</dcterms:modified>
</cp:coreProperties>
</file>